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2E4AEDC6" w:rsidR="00776004" w:rsidRPr="00F55AD7" w:rsidRDefault="00EF6ADA" w:rsidP="0014597C">
      <w:pPr>
        <w:pStyle w:val="Documentname"/>
      </w:pPr>
      <w:r>
        <w:t>DRAFT guideline on remote training in VTS</w:t>
      </w:r>
    </w:p>
    <w:p w14:paraId="06DF3522" w14:textId="77777777" w:rsidR="00CF49CC" w:rsidRPr="00D740A5" w:rsidRDefault="00CF49CC" w:rsidP="00842B85">
      <w:pPr>
        <w:pStyle w:val="BodyText"/>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64A59421" w:rsidR="004E0BBB" w:rsidRPr="00F55AD7" w:rsidRDefault="002735DD" w:rsidP="00CB1D11">
      <w:pPr>
        <w:pStyle w:val="Editionnumber"/>
        <w:suppressAutoHyphens/>
      </w:pPr>
      <w:r>
        <w:t xml:space="preserve">Edition </w:t>
      </w:r>
      <w:r w:rsidR="00EF6ADA">
        <w:t>1.0</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D76BAED" w14:textId="2E9C5ED1" w:rsidR="007467C0" w:rsidRDefault="000C2857">
      <w:pPr>
        <w:pStyle w:val="TOC1"/>
        <w:rPr>
          <w:rFonts w:eastAsiaTheme="minorEastAsia"/>
          <w:b w:val="0"/>
          <w:caps w:val="0"/>
          <w:color w:val="auto"/>
          <w:kern w:val="2"/>
          <w:sz w:val="24"/>
          <w:szCs w:val="24"/>
          <w:lang w:val="en-US"/>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7467C0" w:rsidRPr="00355A2D">
        <w:t>1.</w:t>
      </w:r>
      <w:r w:rsidR="007467C0">
        <w:rPr>
          <w:rFonts w:eastAsiaTheme="minorEastAsia"/>
          <w:b w:val="0"/>
          <w:caps w:val="0"/>
          <w:color w:val="auto"/>
          <w:kern w:val="2"/>
          <w:sz w:val="24"/>
          <w:szCs w:val="24"/>
          <w:lang w:val="en-US"/>
          <w14:ligatures w14:val="standardContextual"/>
        </w:rPr>
        <w:tab/>
      </w:r>
      <w:r w:rsidR="007467C0">
        <w:t>Introduction</w:t>
      </w:r>
      <w:r w:rsidR="007467C0">
        <w:tab/>
      </w:r>
      <w:r w:rsidR="007467C0">
        <w:fldChar w:fldCharType="begin"/>
      </w:r>
      <w:r w:rsidR="007467C0">
        <w:instrText xml:space="preserve"> PAGEREF _Toc190343006 \h </w:instrText>
      </w:r>
      <w:r w:rsidR="007467C0">
        <w:fldChar w:fldCharType="separate"/>
      </w:r>
      <w:r w:rsidR="007467C0">
        <w:t>5</w:t>
      </w:r>
      <w:r w:rsidR="007467C0">
        <w:fldChar w:fldCharType="end"/>
      </w:r>
    </w:p>
    <w:p w14:paraId="3EEDD4F7" w14:textId="62F0BB36" w:rsidR="007467C0" w:rsidRDefault="007467C0">
      <w:pPr>
        <w:pStyle w:val="TOC2"/>
        <w:rPr>
          <w:rFonts w:eastAsiaTheme="minorEastAsia"/>
          <w:color w:val="auto"/>
          <w:kern w:val="2"/>
          <w:sz w:val="24"/>
          <w:szCs w:val="24"/>
          <w:lang w:val="en-US"/>
          <w14:ligatures w14:val="standardContextual"/>
        </w:rPr>
      </w:pPr>
      <w:r w:rsidRPr="00355A2D">
        <w:t>1.1.</w:t>
      </w:r>
      <w:r>
        <w:rPr>
          <w:rFonts w:eastAsiaTheme="minorEastAsia"/>
          <w:color w:val="auto"/>
          <w:kern w:val="2"/>
          <w:sz w:val="24"/>
          <w:szCs w:val="24"/>
          <w:lang w:val="en-US"/>
          <w14:ligatures w14:val="standardContextual"/>
        </w:rPr>
        <w:tab/>
      </w:r>
      <w:r>
        <w:t>Purpose</w:t>
      </w:r>
      <w:r>
        <w:tab/>
      </w:r>
      <w:r>
        <w:fldChar w:fldCharType="begin"/>
      </w:r>
      <w:r>
        <w:instrText xml:space="preserve"> PAGEREF _Toc190343007 \h </w:instrText>
      </w:r>
      <w:r>
        <w:fldChar w:fldCharType="separate"/>
      </w:r>
      <w:r>
        <w:t>5</w:t>
      </w:r>
      <w:r>
        <w:fldChar w:fldCharType="end"/>
      </w:r>
    </w:p>
    <w:p w14:paraId="450FE16B" w14:textId="02653549" w:rsidR="007467C0" w:rsidRDefault="007467C0">
      <w:pPr>
        <w:pStyle w:val="TOC2"/>
        <w:rPr>
          <w:rFonts w:eastAsiaTheme="minorEastAsia"/>
          <w:color w:val="auto"/>
          <w:kern w:val="2"/>
          <w:sz w:val="24"/>
          <w:szCs w:val="24"/>
          <w:lang w:val="en-US"/>
          <w14:ligatures w14:val="standardContextual"/>
        </w:rPr>
      </w:pPr>
      <w:r w:rsidRPr="00355A2D">
        <w:rPr>
          <w:lang w:eastAsia="zh-CN"/>
        </w:rPr>
        <w:t>1.2.</w:t>
      </w:r>
      <w:r>
        <w:rPr>
          <w:rFonts w:eastAsiaTheme="minorEastAsia"/>
          <w:color w:val="auto"/>
          <w:kern w:val="2"/>
          <w:sz w:val="24"/>
          <w:szCs w:val="24"/>
          <w:lang w:val="en-US"/>
          <w14:ligatures w14:val="standardContextual"/>
        </w:rPr>
        <w:tab/>
      </w:r>
      <w:r>
        <w:rPr>
          <w:lang w:eastAsia="zh-CN"/>
        </w:rPr>
        <w:t>Objectives</w:t>
      </w:r>
      <w:r>
        <w:tab/>
      </w:r>
      <w:r>
        <w:fldChar w:fldCharType="begin"/>
      </w:r>
      <w:r>
        <w:instrText xml:space="preserve"> PAGEREF _Toc190343008 \h </w:instrText>
      </w:r>
      <w:r>
        <w:fldChar w:fldCharType="separate"/>
      </w:r>
      <w:r>
        <w:t>5</w:t>
      </w:r>
      <w:r>
        <w:fldChar w:fldCharType="end"/>
      </w:r>
    </w:p>
    <w:p w14:paraId="0D47AFF9" w14:textId="1E1CE1AD" w:rsidR="007467C0" w:rsidRDefault="007467C0">
      <w:pPr>
        <w:pStyle w:val="TOC2"/>
        <w:rPr>
          <w:rFonts w:eastAsiaTheme="minorEastAsia"/>
          <w:color w:val="auto"/>
          <w:kern w:val="2"/>
          <w:sz w:val="24"/>
          <w:szCs w:val="24"/>
          <w:lang w:val="en-US"/>
          <w14:ligatures w14:val="standardContextual"/>
        </w:rPr>
      </w:pPr>
      <w:r w:rsidRPr="00355A2D">
        <w:rPr>
          <w:color w:val="4472C4"/>
          <w:lang w:eastAsia="zh-CN"/>
        </w:rPr>
        <w:t>1.1</w:t>
      </w:r>
      <w:r>
        <w:rPr>
          <w:rFonts w:eastAsiaTheme="minorEastAsia"/>
          <w:color w:val="auto"/>
          <w:kern w:val="2"/>
          <w:sz w:val="24"/>
          <w:szCs w:val="24"/>
          <w:lang w:val="en-US"/>
          <w14:ligatures w14:val="standardContextual"/>
        </w:rPr>
        <w:tab/>
      </w:r>
      <w:r>
        <w:rPr>
          <w:lang w:eastAsia="zh-CN"/>
        </w:rPr>
        <w:t>Terms and Definitions</w:t>
      </w:r>
      <w:r>
        <w:tab/>
      </w:r>
      <w:r>
        <w:fldChar w:fldCharType="begin"/>
      </w:r>
      <w:r>
        <w:instrText xml:space="preserve"> PAGEREF _Toc190343009 \h </w:instrText>
      </w:r>
      <w:r>
        <w:fldChar w:fldCharType="separate"/>
      </w:r>
      <w:r>
        <w:t>6</w:t>
      </w:r>
      <w:r>
        <w:fldChar w:fldCharType="end"/>
      </w:r>
    </w:p>
    <w:p w14:paraId="12369EBA" w14:textId="3CAC8890"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rFonts w:ascii="Calibri" w:hAnsi="Calibri" w:cs="Calibri"/>
          <w:noProof/>
          <w:color w:val="4472C4"/>
        </w:rPr>
        <w:t>1.3.1</w:t>
      </w:r>
      <w:r>
        <w:rPr>
          <w:rFonts w:eastAsiaTheme="minorEastAsia"/>
          <w:noProof/>
          <w:color w:val="auto"/>
          <w:kern w:val="2"/>
          <w:sz w:val="24"/>
          <w:szCs w:val="24"/>
          <w:lang w:val="en-US"/>
          <w14:ligatures w14:val="standardContextual"/>
        </w:rPr>
        <w:tab/>
      </w:r>
      <w:r>
        <w:rPr>
          <w:noProof/>
        </w:rPr>
        <w:t>Remote Training</w:t>
      </w:r>
      <w:r>
        <w:rPr>
          <w:noProof/>
        </w:rPr>
        <w:tab/>
      </w:r>
      <w:r>
        <w:rPr>
          <w:noProof/>
        </w:rPr>
        <w:fldChar w:fldCharType="begin"/>
      </w:r>
      <w:r>
        <w:rPr>
          <w:noProof/>
        </w:rPr>
        <w:instrText xml:space="preserve"> PAGEREF _Toc190343010 \h </w:instrText>
      </w:r>
      <w:r>
        <w:rPr>
          <w:noProof/>
        </w:rPr>
      </w:r>
      <w:r>
        <w:rPr>
          <w:noProof/>
        </w:rPr>
        <w:fldChar w:fldCharType="separate"/>
      </w:r>
      <w:r>
        <w:rPr>
          <w:noProof/>
        </w:rPr>
        <w:t>6</w:t>
      </w:r>
      <w:r>
        <w:rPr>
          <w:noProof/>
        </w:rPr>
        <w:fldChar w:fldCharType="end"/>
      </w:r>
    </w:p>
    <w:p w14:paraId="5474130C" w14:textId="67D8C005"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rFonts w:ascii="Calibri" w:hAnsi="Calibri" w:cs="Calibri"/>
          <w:noProof/>
          <w:color w:val="4472C4"/>
        </w:rPr>
        <w:t>1.3.2</w:t>
      </w:r>
      <w:r>
        <w:rPr>
          <w:rFonts w:eastAsiaTheme="minorEastAsia"/>
          <w:noProof/>
          <w:color w:val="auto"/>
          <w:kern w:val="2"/>
          <w:sz w:val="24"/>
          <w:szCs w:val="24"/>
          <w:lang w:val="en-US"/>
          <w14:ligatures w14:val="standardContextual"/>
        </w:rPr>
        <w:tab/>
      </w:r>
      <w:r>
        <w:rPr>
          <w:noProof/>
        </w:rPr>
        <w:t>Synchronous  Training</w:t>
      </w:r>
      <w:r>
        <w:rPr>
          <w:noProof/>
        </w:rPr>
        <w:tab/>
      </w:r>
      <w:r>
        <w:rPr>
          <w:noProof/>
        </w:rPr>
        <w:fldChar w:fldCharType="begin"/>
      </w:r>
      <w:r>
        <w:rPr>
          <w:noProof/>
        </w:rPr>
        <w:instrText xml:space="preserve"> PAGEREF _Toc190343011 \h </w:instrText>
      </w:r>
      <w:r>
        <w:rPr>
          <w:noProof/>
        </w:rPr>
      </w:r>
      <w:r>
        <w:rPr>
          <w:noProof/>
        </w:rPr>
        <w:fldChar w:fldCharType="separate"/>
      </w:r>
      <w:r>
        <w:rPr>
          <w:noProof/>
        </w:rPr>
        <w:t>6</w:t>
      </w:r>
      <w:r>
        <w:rPr>
          <w:noProof/>
        </w:rPr>
        <w:fldChar w:fldCharType="end"/>
      </w:r>
    </w:p>
    <w:p w14:paraId="040B8629" w14:textId="2542BE66"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rFonts w:ascii="Calibri" w:hAnsi="Calibri" w:cs="Calibri"/>
          <w:noProof/>
          <w:color w:val="4472C4"/>
        </w:rPr>
        <w:t>1.3.3</w:t>
      </w:r>
      <w:r>
        <w:rPr>
          <w:rFonts w:eastAsiaTheme="minorEastAsia"/>
          <w:noProof/>
          <w:color w:val="auto"/>
          <w:kern w:val="2"/>
          <w:sz w:val="24"/>
          <w:szCs w:val="24"/>
          <w:lang w:val="en-US"/>
          <w14:ligatures w14:val="standardContextual"/>
        </w:rPr>
        <w:tab/>
      </w:r>
      <w:r>
        <w:rPr>
          <w:noProof/>
        </w:rPr>
        <w:t>Asynchronous Training</w:t>
      </w:r>
      <w:r>
        <w:rPr>
          <w:noProof/>
        </w:rPr>
        <w:tab/>
      </w:r>
      <w:r>
        <w:rPr>
          <w:noProof/>
        </w:rPr>
        <w:fldChar w:fldCharType="begin"/>
      </w:r>
      <w:r>
        <w:rPr>
          <w:noProof/>
        </w:rPr>
        <w:instrText xml:space="preserve"> PAGEREF _Toc190343012 \h </w:instrText>
      </w:r>
      <w:r>
        <w:rPr>
          <w:noProof/>
        </w:rPr>
      </w:r>
      <w:r>
        <w:rPr>
          <w:noProof/>
        </w:rPr>
        <w:fldChar w:fldCharType="separate"/>
      </w:r>
      <w:r>
        <w:rPr>
          <w:noProof/>
        </w:rPr>
        <w:t>6</w:t>
      </w:r>
      <w:r>
        <w:rPr>
          <w:noProof/>
        </w:rPr>
        <w:fldChar w:fldCharType="end"/>
      </w:r>
    </w:p>
    <w:p w14:paraId="49267B5B" w14:textId="5DBE2CEE"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rFonts w:ascii="Calibri" w:hAnsi="Calibri" w:cs="Calibri"/>
          <w:noProof/>
          <w:color w:val="4472C4"/>
        </w:rPr>
        <w:t>1.3.4</w:t>
      </w:r>
      <w:r>
        <w:rPr>
          <w:rFonts w:eastAsiaTheme="minorEastAsia"/>
          <w:noProof/>
          <w:color w:val="auto"/>
          <w:kern w:val="2"/>
          <w:sz w:val="24"/>
          <w:szCs w:val="24"/>
          <w:lang w:val="en-US"/>
          <w14:ligatures w14:val="standardContextual"/>
        </w:rPr>
        <w:tab/>
      </w:r>
      <w:r>
        <w:rPr>
          <w:noProof/>
        </w:rPr>
        <w:t>Virtual Instructor Led Training (VILT)</w:t>
      </w:r>
      <w:r>
        <w:rPr>
          <w:noProof/>
        </w:rPr>
        <w:tab/>
      </w:r>
      <w:r>
        <w:rPr>
          <w:noProof/>
        </w:rPr>
        <w:fldChar w:fldCharType="begin"/>
      </w:r>
      <w:r>
        <w:rPr>
          <w:noProof/>
        </w:rPr>
        <w:instrText xml:space="preserve"> PAGEREF _Toc190343013 \h </w:instrText>
      </w:r>
      <w:r>
        <w:rPr>
          <w:noProof/>
        </w:rPr>
      </w:r>
      <w:r>
        <w:rPr>
          <w:noProof/>
        </w:rPr>
        <w:fldChar w:fldCharType="separate"/>
      </w:r>
      <w:r>
        <w:rPr>
          <w:noProof/>
        </w:rPr>
        <w:t>6</w:t>
      </w:r>
      <w:r>
        <w:rPr>
          <w:noProof/>
        </w:rPr>
        <w:fldChar w:fldCharType="end"/>
      </w:r>
    </w:p>
    <w:p w14:paraId="64572F31" w14:textId="3C4C9D9F" w:rsidR="007467C0" w:rsidRDefault="007467C0">
      <w:pPr>
        <w:pStyle w:val="TOC1"/>
        <w:rPr>
          <w:rFonts w:eastAsiaTheme="minorEastAsia"/>
          <w:b w:val="0"/>
          <w:caps w:val="0"/>
          <w:color w:val="auto"/>
          <w:kern w:val="2"/>
          <w:sz w:val="24"/>
          <w:szCs w:val="24"/>
          <w:lang w:val="en-US"/>
          <w14:ligatures w14:val="standardContextual"/>
        </w:rPr>
      </w:pPr>
      <w:r w:rsidRPr="00355A2D">
        <w:rPr>
          <w:lang w:eastAsia="zh-CN"/>
        </w:rPr>
        <w:t>2.</w:t>
      </w:r>
      <w:r>
        <w:rPr>
          <w:rFonts w:eastAsiaTheme="minorEastAsia"/>
          <w:b w:val="0"/>
          <w:caps w:val="0"/>
          <w:color w:val="auto"/>
          <w:kern w:val="2"/>
          <w:sz w:val="24"/>
          <w:szCs w:val="24"/>
          <w:lang w:val="en-US"/>
          <w14:ligatures w14:val="standardContextual"/>
        </w:rPr>
        <w:tab/>
      </w:r>
      <w:r>
        <w:t>Benefits</w:t>
      </w:r>
      <w:r>
        <w:rPr>
          <w:lang w:eastAsia="zh-CN"/>
        </w:rPr>
        <w:t xml:space="preserve"> and Challenges</w:t>
      </w:r>
      <w:r>
        <w:tab/>
      </w:r>
      <w:r>
        <w:fldChar w:fldCharType="begin"/>
      </w:r>
      <w:r>
        <w:instrText xml:space="preserve"> PAGEREF _Toc190343014 \h </w:instrText>
      </w:r>
      <w:r>
        <w:fldChar w:fldCharType="separate"/>
      </w:r>
      <w:r>
        <w:t>6</w:t>
      </w:r>
      <w:r>
        <w:fldChar w:fldCharType="end"/>
      </w:r>
    </w:p>
    <w:p w14:paraId="7FBA6288" w14:textId="155E5926" w:rsidR="007467C0" w:rsidRDefault="007467C0">
      <w:pPr>
        <w:pStyle w:val="TOC1"/>
        <w:rPr>
          <w:rFonts w:eastAsiaTheme="minorEastAsia"/>
          <w:b w:val="0"/>
          <w:caps w:val="0"/>
          <w:color w:val="auto"/>
          <w:kern w:val="2"/>
          <w:sz w:val="24"/>
          <w:szCs w:val="24"/>
          <w:lang w:val="en-US"/>
          <w14:ligatures w14:val="standardContextual"/>
        </w:rPr>
      </w:pPr>
      <w:r w:rsidRPr="00355A2D">
        <w:rPr>
          <w:lang w:eastAsia="zh-CN"/>
        </w:rPr>
        <w:t>3.</w:t>
      </w:r>
      <w:r>
        <w:rPr>
          <w:rFonts w:eastAsiaTheme="minorEastAsia"/>
          <w:b w:val="0"/>
          <w:caps w:val="0"/>
          <w:color w:val="auto"/>
          <w:kern w:val="2"/>
          <w:sz w:val="24"/>
          <w:szCs w:val="24"/>
          <w:lang w:val="en-US"/>
          <w14:ligatures w14:val="standardContextual"/>
        </w:rPr>
        <w:tab/>
      </w:r>
      <w:r>
        <w:rPr>
          <w:lang w:eastAsia="zh-CN"/>
        </w:rPr>
        <w:t>Remote training tools</w:t>
      </w:r>
      <w:r>
        <w:tab/>
      </w:r>
      <w:r>
        <w:fldChar w:fldCharType="begin"/>
      </w:r>
      <w:r>
        <w:instrText xml:space="preserve"> PAGEREF _Toc190343015 \h </w:instrText>
      </w:r>
      <w:r>
        <w:fldChar w:fldCharType="separate"/>
      </w:r>
      <w:r>
        <w:t>7</w:t>
      </w:r>
      <w:r>
        <w:fldChar w:fldCharType="end"/>
      </w:r>
    </w:p>
    <w:p w14:paraId="2C6305A7" w14:textId="5EF24B28" w:rsidR="007467C0" w:rsidRDefault="007467C0">
      <w:pPr>
        <w:pStyle w:val="TOC2"/>
        <w:rPr>
          <w:rFonts w:eastAsiaTheme="minorEastAsia"/>
          <w:color w:val="auto"/>
          <w:kern w:val="2"/>
          <w:sz w:val="24"/>
          <w:szCs w:val="24"/>
          <w:lang w:val="en-US"/>
          <w14:ligatures w14:val="standardContextual"/>
        </w:rPr>
      </w:pPr>
      <w:r w:rsidRPr="00355A2D">
        <w:rPr>
          <w:lang w:eastAsia="zh-CN"/>
        </w:rPr>
        <w:t>3.1.</w:t>
      </w:r>
      <w:r>
        <w:rPr>
          <w:rFonts w:eastAsiaTheme="minorEastAsia"/>
          <w:color w:val="auto"/>
          <w:kern w:val="2"/>
          <w:sz w:val="24"/>
          <w:szCs w:val="24"/>
          <w:lang w:val="en-US"/>
          <w14:ligatures w14:val="standardContextual"/>
        </w:rPr>
        <w:tab/>
      </w:r>
      <w:r>
        <w:t>Training</w:t>
      </w:r>
      <w:r>
        <w:rPr>
          <w:lang w:eastAsia="zh-CN"/>
        </w:rPr>
        <w:t xml:space="preserve"> Tools</w:t>
      </w:r>
      <w:r>
        <w:tab/>
      </w:r>
      <w:r>
        <w:fldChar w:fldCharType="begin"/>
      </w:r>
      <w:r>
        <w:instrText xml:space="preserve"> PAGEREF _Toc190343016 \h </w:instrText>
      </w:r>
      <w:r>
        <w:fldChar w:fldCharType="separate"/>
      </w:r>
      <w:r>
        <w:t>7</w:t>
      </w:r>
      <w:r>
        <w:fldChar w:fldCharType="end"/>
      </w:r>
    </w:p>
    <w:p w14:paraId="6DDC9016" w14:textId="3A6B077B" w:rsidR="007467C0" w:rsidRDefault="007467C0">
      <w:pPr>
        <w:pStyle w:val="TOC2"/>
        <w:rPr>
          <w:rFonts w:eastAsiaTheme="minorEastAsia"/>
          <w:color w:val="auto"/>
          <w:kern w:val="2"/>
          <w:sz w:val="24"/>
          <w:szCs w:val="24"/>
          <w:lang w:val="en-US"/>
          <w14:ligatures w14:val="standardContextual"/>
        </w:rPr>
      </w:pPr>
      <w:r w:rsidRPr="00355A2D">
        <w:rPr>
          <w:lang w:eastAsia="zh-CN"/>
        </w:rPr>
        <w:t>3.2.</w:t>
      </w:r>
      <w:r>
        <w:rPr>
          <w:rFonts w:eastAsiaTheme="minorEastAsia"/>
          <w:color w:val="auto"/>
          <w:kern w:val="2"/>
          <w:sz w:val="24"/>
          <w:szCs w:val="24"/>
          <w:lang w:val="en-US"/>
          <w14:ligatures w14:val="standardContextual"/>
        </w:rPr>
        <w:tab/>
      </w:r>
      <w:r>
        <w:t>Network</w:t>
      </w:r>
      <w:r>
        <w:rPr>
          <w:lang w:eastAsia="zh-CN"/>
        </w:rPr>
        <w:t xml:space="preserve"> and Security requirements</w:t>
      </w:r>
      <w:r>
        <w:tab/>
      </w:r>
      <w:r>
        <w:fldChar w:fldCharType="begin"/>
      </w:r>
      <w:r>
        <w:instrText xml:space="preserve"> PAGEREF _Toc190343017 \h </w:instrText>
      </w:r>
      <w:r>
        <w:fldChar w:fldCharType="separate"/>
      </w:r>
      <w:r>
        <w:t>7</w:t>
      </w:r>
      <w:r>
        <w:fldChar w:fldCharType="end"/>
      </w:r>
    </w:p>
    <w:p w14:paraId="41909394" w14:textId="0A897B59" w:rsidR="007467C0" w:rsidRDefault="007467C0">
      <w:pPr>
        <w:pStyle w:val="TOC2"/>
        <w:rPr>
          <w:rFonts w:eastAsiaTheme="minorEastAsia"/>
          <w:color w:val="auto"/>
          <w:kern w:val="2"/>
          <w:sz w:val="24"/>
          <w:szCs w:val="24"/>
          <w:lang w:val="en-US"/>
          <w14:ligatures w14:val="standardContextual"/>
        </w:rPr>
      </w:pPr>
      <w:r w:rsidRPr="00355A2D">
        <w:rPr>
          <w:lang w:eastAsia="zh-CN"/>
        </w:rPr>
        <w:t>3.3.</w:t>
      </w:r>
      <w:r>
        <w:rPr>
          <w:rFonts w:eastAsiaTheme="minorEastAsia"/>
          <w:color w:val="auto"/>
          <w:kern w:val="2"/>
          <w:sz w:val="24"/>
          <w:szCs w:val="24"/>
          <w:lang w:val="en-US"/>
          <w14:ligatures w14:val="standardContextual"/>
        </w:rPr>
        <w:tab/>
      </w:r>
      <w:r>
        <w:t>Adapting</w:t>
      </w:r>
      <w:r>
        <w:rPr>
          <w:lang w:eastAsia="zh-CN"/>
        </w:rPr>
        <w:t xml:space="preserve"> Existing Training for Remote Training</w:t>
      </w:r>
      <w:r>
        <w:tab/>
      </w:r>
      <w:r>
        <w:fldChar w:fldCharType="begin"/>
      </w:r>
      <w:r>
        <w:instrText xml:space="preserve"> PAGEREF _Toc190343018 \h </w:instrText>
      </w:r>
      <w:r>
        <w:fldChar w:fldCharType="separate"/>
      </w:r>
      <w:r>
        <w:t>8</w:t>
      </w:r>
      <w:r>
        <w:fldChar w:fldCharType="end"/>
      </w:r>
    </w:p>
    <w:p w14:paraId="627A6AB5" w14:textId="56168AAF" w:rsidR="007467C0" w:rsidRDefault="007467C0">
      <w:pPr>
        <w:pStyle w:val="TOC1"/>
        <w:rPr>
          <w:rFonts w:eastAsiaTheme="minorEastAsia"/>
          <w:b w:val="0"/>
          <w:caps w:val="0"/>
          <w:color w:val="auto"/>
          <w:kern w:val="2"/>
          <w:sz w:val="24"/>
          <w:szCs w:val="24"/>
          <w:lang w:val="en-US"/>
          <w14:ligatures w14:val="standardContextual"/>
        </w:rPr>
      </w:pPr>
      <w:r w:rsidRPr="00355A2D">
        <w:rPr>
          <w:lang w:eastAsia="zh-CN"/>
        </w:rPr>
        <w:t>4.</w:t>
      </w:r>
      <w:r>
        <w:rPr>
          <w:rFonts w:eastAsiaTheme="minorEastAsia"/>
          <w:b w:val="0"/>
          <w:caps w:val="0"/>
          <w:color w:val="auto"/>
          <w:kern w:val="2"/>
          <w:sz w:val="24"/>
          <w:szCs w:val="24"/>
          <w:lang w:val="en-US"/>
          <w14:ligatures w14:val="standardContextual"/>
        </w:rPr>
        <w:tab/>
      </w:r>
      <w:r>
        <w:t>Preparing</w:t>
      </w:r>
      <w:r>
        <w:rPr>
          <w:lang w:eastAsia="zh-CN"/>
        </w:rPr>
        <w:t xml:space="preserve"> for remote training</w:t>
      </w:r>
      <w:r>
        <w:tab/>
      </w:r>
      <w:r>
        <w:fldChar w:fldCharType="begin"/>
      </w:r>
      <w:r>
        <w:instrText xml:space="preserve"> PAGEREF _Toc190343019 \h </w:instrText>
      </w:r>
      <w:r>
        <w:fldChar w:fldCharType="separate"/>
      </w:r>
      <w:r>
        <w:t>9</w:t>
      </w:r>
      <w:r>
        <w:fldChar w:fldCharType="end"/>
      </w:r>
    </w:p>
    <w:p w14:paraId="0D5C88B5" w14:textId="0D4EF377" w:rsidR="007467C0" w:rsidRDefault="007467C0">
      <w:pPr>
        <w:pStyle w:val="TOC2"/>
        <w:rPr>
          <w:rFonts w:eastAsiaTheme="minorEastAsia"/>
          <w:color w:val="auto"/>
          <w:kern w:val="2"/>
          <w:sz w:val="24"/>
          <w:szCs w:val="24"/>
          <w:lang w:val="en-US"/>
          <w14:ligatures w14:val="standardContextual"/>
        </w:rPr>
      </w:pPr>
      <w:r w:rsidRPr="00355A2D">
        <w:rPr>
          <w:rFonts w:eastAsia="SimSun"/>
          <w:lang w:eastAsia="zh-CN"/>
        </w:rPr>
        <w:t>4.1.</w:t>
      </w:r>
      <w:r>
        <w:rPr>
          <w:rFonts w:eastAsiaTheme="minorEastAsia"/>
          <w:color w:val="auto"/>
          <w:kern w:val="2"/>
          <w:sz w:val="24"/>
          <w:szCs w:val="24"/>
          <w:lang w:val="en-US"/>
          <w14:ligatures w14:val="standardContextual"/>
        </w:rPr>
        <w:tab/>
      </w:r>
      <w:r>
        <w:t xml:space="preserve">Network </w:t>
      </w:r>
      <w:r w:rsidRPr="00355A2D">
        <w:rPr>
          <w:rFonts w:eastAsia="SimSun"/>
          <w:lang w:eastAsia="zh-CN"/>
        </w:rPr>
        <w:t>Perspectives</w:t>
      </w:r>
      <w:r>
        <w:tab/>
      </w:r>
      <w:r>
        <w:fldChar w:fldCharType="begin"/>
      </w:r>
      <w:r>
        <w:instrText xml:space="preserve"> PAGEREF _Toc190343020 \h </w:instrText>
      </w:r>
      <w:r>
        <w:fldChar w:fldCharType="separate"/>
      </w:r>
      <w:r>
        <w:t>9</w:t>
      </w:r>
      <w:r>
        <w:fldChar w:fldCharType="end"/>
      </w:r>
    </w:p>
    <w:p w14:paraId="31F55142" w14:textId="77282BBB" w:rsidR="007467C0" w:rsidRDefault="007467C0">
      <w:pPr>
        <w:pStyle w:val="TOC2"/>
        <w:rPr>
          <w:rFonts w:eastAsiaTheme="minorEastAsia"/>
          <w:color w:val="auto"/>
          <w:kern w:val="2"/>
          <w:sz w:val="24"/>
          <w:szCs w:val="24"/>
          <w:lang w:val="en-US"/>
          <w14:ligatures w14:val="standardContextual"/>
        </w:rPr>
      </w:pPr>
      <w:r w:rsidRPr="00355A2D">
        <w:rPr>
          <w:rFonts w:eastAsia="SimSun"/>
          <w:lang w:eastAsia="zh-CN"/>
        </w:rPr>
        <w:t>4.2.</w:t>
      </w:r>
      <w:r>
        <w:rPr>
          <w:rFonts w:eastAsiaTheme="minorEastAsia"/>
          <w:color w:val="auto"/>
          <w:kern w:val="2"/>
          <w:sz w:val="24"/>
          <w:szCs w:val="24"/>
          <w:lang w:val="en-US"/>
          <w14:ligatures w14:val="standardContextual"/>
        </w:rPr>
        <w:tab/>
      </w:r>
      <w:r>
        <w:t>Security</w:t>
      </w:r>
      <w:r w:rsidRPr="00355A2D">
        <w:rPr>
          <w:rFonts w:eastAsia="SimSun"/>
          <w:lang w:eastAsia="zh-CN"/>
        </w:rPr>
        <w:t xml:space="preserve"> Perspectives</w:t>
      </w:r>
      <w:r>
        <w:tab/>
      </w:r>
      <w:r>
        <w:fldChar w:fldCharType="begin"/>
      </w:r>
      <w:r>
        <w:instrText xml:space="preserve"> PAGEREF _Toc190343021 \h </w:instrText>
      </w:r>
      <w:r>
        <w:fldChar w:fldCharType="separate"/>
      </w:r>
      <w:r>
        <w:t>9</w:t>
      </w:r>
      <w:r>
        <w:fldChar w:fldCharType="end"/>
      </w:r>
    </w:p>
    <w:p w14:paraId="2B3B3216" w14:textId="563C430E" w:rsidR="007467C0" w:rsidRDefault="007467C0">
      <w:pPr>
        <w:pStyle w:val="TOC2"/>
        <w:rPr>
          <w:rFonts w:eastAsiaTheme="minorEastAsia"/>
          <w:color w:val="auto"/>
          <w:kern w:val="2"/>
          <w:sz w:val="24"/>
          <w:szCs w:val="24"/>
          <w:lang w:val="en-US"/>
          <w14:ligatures w14:val="standardContextual"/>
        </w:rPr>
      </w:pPr>
      <w:r w:rsidRPr="00355A2D">
        <w:t>4.3.</w:t>
      </w:r>
      <w:r>
        <w:rPr>
          <w:rFonts w:eastAsiaTheme="minorEastAsia"/>
          <w:color w:val="auto"/>
          <w:kern w:val="2"/>
          <w:sz w:val="24"/>
          <w:szCs w:val="24"/>
          <w:lang w:val="en-US"/>
          <w14:ligatures w14:val="standardContextual"/>
        </w:rPr>
        <w:tab/>
      </w:r>
      <w:r>
        <w:t>Health and Safety Perspectives</w:t>
      </w:r>
      <w:r>
        <w:tab/>
      </w:r>
      <w:r>
        <w:fldChar w:fldCharType="begin"/>
      </w:r>
      <w:r>
        <w:instrText xml:space="preserve"> PAGEREF _Toc190343022 \h </w:instrText>
      </w:r>
      <w:r>
        <w:fldChar w:fldCharType="separate"/>
      </w:r>
      <w:r>
        <w:t>9</w:t>
      </w:r>
      <w:r>
        <w:fldChar w:fldCharType="end"/>
      </w:r>
    </w:p>
    <w:p w14:paraId="18FD390E" w14:textId="25514D6F" w:rsidR="007467C0" w:rsidRDefault="007467C0">
      <w:pPr>
        <w:pStyle w:val="TOC2"/>
        <w:rPr>
          <w:rFonts w:eastAsiaTheme="minorEastAsia"/>
          <w:color w:val="auto"/>
          <w:kern w:val="2"/>
          <w:sz w:val="24"/>
          <w:szCs w:val="24"/>
          <w:lang w:val="en-US"/>
          <w14:ligatures w14:val="standardContextual"/>
        </w:rPr>
      </w:pPr>
      <w:r w:rsidRPr="00355A2D">
        <w:t>4.4.</w:t>
      </w:r>
      <w:r>
        <w:rPr>
          <w:rFonts w:eastAsiaTheme="minorEastAsia"/>
          <w:color w:val="auto"/>
          <w:kern w:val="2"/>
          <w:sz w:val="24"/>
          <w:szCs w:val="24"/>
          <w:lang w:val="en-US"/>
          <w14:ligatures w14:val="standardContextual"/>
        </w:rPr>
        <w:tab/>
      </w:r>
      <w:r>
        <w:t>Safe and Effective Learning Environment</w:t>
      </w:r>
      <w:r>
        <w:tab/>
      </w:r>
      <w:r>
        <w:fldChar w:fldCharType="begin"/>
      </w:r>
      <w:r>
        <w:instrText xml:space="preserve"> PAGEREF _Toc190343023 \h </w:instrText>
      </w:r>
      <w:r>
        <w:fldChar w:fldCharType="separate"/>
      </w:r>
      <w:r>
        <w:t>9</w:t>
      </w:r>
      <w:r>
        <w:fldChar w:fldCharType="end"/>
      </w:r>
    </w:p>
    <w:p w14:paraId="4582975E" w14:textId="08BA8E22" w:rsidR="007467C0" w:rsidRDefault="007467C0">
      <w:pPr>
        <w:pStyle w:val="TOC1"/>
        <w:rPr>
          <w:rFonts w:eastAsiaTheme="minorEastAsia"/>
          <w:b w:val="0"/>
          <w:caps w:val="0"/>
          <w:color w:val="auto"/>
          <w:kern w:val="2"/>
          <w:sz w:val="24"/>
          <w:szCs w:val="24"/>
          <w:lang w:val="en-US"/>
          <w14:ligatures w14:val="standardContextual"/>
        </w:rPr>
      </w:pPr>
      <w:r w:rsidRPr="00355A2D">
        <w:rPr>
          <w:lang w:eastAsia="zh-CN"/>
        </w:rPr>
        <w:t>5.</w:t>
      </w:r>
      <w:r>
        <w:rPr>
          <w:rFonts w:eastAsiaTheme="minorEastAsia"/>
          <w:b w:val="0"/>
          <w:caps w:val="0"/>
          <w:color w:val="auto"/>
          <w:kern w:val="2"/>
          <w:sz w:val="24"/>
          <w:szCs w:val="24"/>
          <w:lang w:val="en-US"/>
          <w14:ligatures w14:val="standardContextual"/>
        </w:rPr>
        <w:tab/>
      </w:r>
      <w:r>
        <w:t>Conducting</w:t>
      </w:r>
      <w:r>
        <w:rPr>
          <w:lang w:eastAsia="zh-CN"/>
        </w:rPr>
        <w:t xml:space="preserve"> Training</w:t>
      </w:r>
      <w:r>
        <w:tab/>
      </w:r>
      <w:r>
        <w:fldChar w:fldCharType="begin"/>
      </w:r>
      <w:r>
        <w:instrText xml:space="preserve"> PAGEREF _Toc190343024 \h </w:instrText>
      </w:r>
      <w:r>
        <w:fldChar w:fldCharType="separate"/>
      </w:r>
      <w:r>
        <w:t>10</w:t>
      </w:r>
      <w:r>
        <w:fldChar w:fldCharType="end"/>
      </w:r>
    </w:p>
    <w:p w14:paraId="3DF5BD5A" w14:textId="3E8AB1EB" w:rsidR="007467C0" w:rsidRDefault="007467C0">
      <w:pPr>
        <w:pStyle w:val="TOC2"/>
        <w:rPr>
          <w:rFonts w:eastAsiaTheme="minorEastAsia"/>
          <w:color w:val="auto"/>
          <w:kern w:val="2"/>
          <w:sz w:val="24"/>
          <w:szCs w:val="24"/>
          <w:lang w:val="en-US"/>
          <w14:ligatures w14:val="standardContextual"/>
        </w:rPr>
      </w:pPr>
      <w:r w:rsidRPr="00355A2D">
        <w:rPr>
          <w:lang w:eastAsia="zh-CN"/>
        </w:rPr>
        <w:t>5.1.</w:t>
      </w:r>
      <w:r>
        <w:rPr>
          <w:rFonts w:eastAsiaTheme="minorEastAsia"/>
          <w:color w:val="auto"/>
          <w:kern w:val="2"/>
          <w:sz w:val="24"/>
          <w:szCs w:val="24"/>
          <w:lang w:val="en-US"/>
          <w14:ligatures w14:val="standardContextual"/>
        </w:rPr>
        <w:tab/>
      </w:r>
      <w:r>
        <w:t>Theoretical</w:t>
      </w:r>
      <w:r>
        <w:rPr>
          <w:lang w:eastAsia="zh-CN"/>
        </w:rPr>
        <w:t xml:space="preserve"> Knowledge Training</w:t>
      </w:r>
      <w:r>
        <w:tab/>
      </w:r>
      <w:r>
        <w:fldChar w:fldCharType="begin"/>
      </w:r>
      <w:r>
        <w:instrText xml:space="preserve"> PAGEREF _Toc190343025 \h </w:instrText>
      </w:r>
      <w:r>
        <w:fldChar w:fldCharType="separate"/>
      </w:r>
      <w:r>
        <w:t>10</w:t>
      </w:r>
      <w:r>
        <w:fldChar w:fldCharType="end"/>
      </w:r>
    </w:p>
    <w:p w14:paraId="176DF51F" w14:textId="0EC58511" w:rsidR="007467C0" w:rsidRDefault="007467C0">
      <w:pPr>
        <w:pStyle w:val="TOC2"/>
        <w:rPr>
          <w:rFonts w:eastAsiaTheme="minorEastAsia"/>
          <w:color w:val="auto"/>
          <w:kern w:val="2"/>
          <w:sz w:val="24"/>
          <w:szCs w:val="24"/>
          <w:lang w:val="en-US"/>
          <w14:ligatures w14:val="standardContextual"/>
        </w:rPr>
      </w:pPr>
      <w:r w:rsidRPr="00355A2D">
        <w:rPr>
          <w:lang w:eastAsia="zh-CN"/>
        </w:rPr>
        <w:t>5.2.</w:t>
      </w:r>
      <w:r>
        <w:rPr>
          <w:rFonts w:eastAsiaTheme="minorEastAsia"/>
          <w:color w:val="auto"/>
          <w:kern w:val="2"/>
          <w:sz w:val="24"/>
          <w:szCs w:val="24"/>
          <w:lang w:val="en-US"/>
          <w14:ligatures w14:val="standardContextual"/>
        </w:rPr>
        <w:tab/>
      </w:r>
      <w:r>
        <w:t>Course</w:t>
      </w:r>
      <w:r>
        <w:rPr>
          <w:lang w:eastAsia="zh-CN"/>
        </w:rPr>
        <w:t xml:space="preserve"> Design</w:t>
      </w:r>
      <w:r>
        <w:tab/>
      </w:r>
      <w:r>
        <w:fldChar w:fldCharType="begin"/>
      </w:r>
      <w:r>
        <w:instrText xml:space="preserve"> PAGEREF _Toc190343026 \h </w:instrText>
      </w:r>
      <w:r>
        <w:fldChar w:fldCharType="separate"/>
      </w:r>
      <w:r>
        <w:t>11</w:t>
      </w:r>
      <w:r>
        <w:fldChar w:fldCharType="end"/>
      </w:r>
    </w:p>
    <w:p w14:paraId="70616E6A" w14:textId="4E4186EE"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5.2.1.</w:t>
      </w:r>
      <w:r>
        <w:rPr>
          <w:rFonts w:eastAsiaTheme="minorEastAsia"/>
          <w:noProof/>
          <w:color w:val="auto"/>
          <w:kern w:val="2"/>
          <w:sz w:val="24"/>
          <w:szCs w:val="24"/>
          <w:lang w:val="en-US"/>
          <w14:ligatures w14:val="standardContextual"/>
        </w:rPr>
        <w:tab/>
      </w:r>
      <w:r>
        <w:rPr>
          <w:noProof/>
        </w:rPr>
        <w:t>Synchronous</w:t>
      </w:r>
      <w:r>
        <w:rPr>
          <w:noProof/>
          <w:lang w:eastAsia="zh-CN"/>
        </w:rPr>
        <w:t xml:space="preserve"> Training Course Design</w:t>
      </w:r>
      <w:r>
        <w:rPr>
          <w:noProof/>
        </w:rPr>
        <w:tab/>
      </w:r>
      <w:r>
        <w:rPr>
          <w:noProof/>
        </w:rPr>
        <w:fldChar w:fldCharType="begin"/>
      </w:r>
      <w:r>
        <w:rPr>
          <w:noProof/>
        </w:rPr>
        <w:instrText xml:space="preserve"> PAGEREF _Toc190343027 \h </w:instrText>
      </w:r>
      <w:r>
        <w:rPr>
          <w:noProof/>
        </w:rPr>
      </w:r>
      <w:r>
        <w:rPr>
          <w:noProof/>
        </w:rPr>
        <w:fldChar w:fldCharType="separate"/>
      </w:r>
      <w:r>
        <w:rPr>
          <w:noProof/>
        </w:rPr>
        <w:t>11</w:t>
      </w:r>
      <w:r>
        <w:rPr>
          <w:noProof/>
        </w:rPr>
        <w:fldChar w:fldCharType="end"/>
      </w:r>
    </w:p>
    <w:p w14:paraId="64D5D5A3" w14:textId="1FB31AFB"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5.2.2.</w:t>
      </w:r>
      <w:r>
        <w:rPr>
          <w:rFonts w:eastAsiaTheme="minorEastAsia"/>
          <w:noProof/>
          <w:color w:val="auto"/>
          <w:kern w:val="2"/>
          <w:sz w:val="24"/>
          <w:szCs w:val="24"/>
          <w:lang w:val="en-US"/>
          <w14:ligatures w14:val="standardContextual"/>
        </w:rPr>
        <w:tab/>
      </w:r>
      <w:r>
        <w:rPr>
          <w:noProof/>
          <w:lang w:eastAsia="zh-CN"/>
        </w:rPr>
        <w:t>Asynchronous Training Course Design</w:t>
      </w:r>
      <w:r>
        <w:rPr>
          <w:noProof/>
        </w:rPr>
        <w:tab/>
      </w:r>
      <w:r>
        <w:rPr>
          <w:noProof/>
        </w:rPr>
        <w:fldChar w:fldCharType="begin"/>
      </w:r>
      <w:r>
        <w:rPr>
          <w:noProof/>
        </w:rPr>
        <w:instrText xml:space="preserve"> PAGEREF _Toc190343028 \h </w:instrText>
      </w:r>
      <w:r>
        <w:rPr>
          <w:noProof/>
        </w:rPr>
      </w:r>
      <w:r>
        <w:rPr>
          <w:noProof/>
        </w:rPr>
        <w:fldChar w:fldCharType="separate"/>
      </w:r>
      <w:r>
        <w:rPr>
          <w:noProof/>
        </w:rPr>
        <w:t>12</w:t>
      </w:r>
      <w:r>
        <w:rPr>
          <w:noProof/>
        </w:rPr>
        <w:fldChar w:fldCharType="end"/>
      </w:r>
    </w:p>
    <w:p w14:paraId="7A71B53D" w14:textId="0E4C2884"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5.2.3.</w:t>
      </w:r>
      <w:r>
        <w:rPr>
          <w:rFonts w:eastAsiaTheme="minorEastAsia"/>
          <w:noProof/>
          <w:color w:val="auto"/>
          <w:kern w:val="2"/>
          <w:sz w:val="24"/>
          <w:szCs w:val="24"/>
          <w:lang w:val="en-US"/>
          <w14:ligatures w14:val="standardContextual"/>
        </w:rPr>
        <w:tab/>
      </w:r>
      <w:r>
        <w:rPr>
          <w:noProof/>
          <w:lang w:eastAsia="zh-CN"/>
        </w:rPr>
        <w:t>Recorded Content/Courses</w:t>
      </w:r>
      <w:r>
        <w:rPr>
          <w:noProof/>
        </w:rPr>
        <w:tab/>
      </w:r>
      <w:r>
        <w:rPr>
          <w:noProof/>
        </w:rPr>
        <w:fldChar w:fldCharType="begin"/>
      </w:r>
      <w:r>
        <w:rPr>
          <w:noProof/>
        </w:rPr>
        <w:instrText xml:space="preserve"> PAGEREF _Toc190343029 \h </w:instrText>
      </w:r>
      <w:r>
        <w:rPr>
          <w:noProof/>
        </w:rPr>
      </w:r>
      <w:r>
        <w:rPr>
          <w:noProof/>
        </w:rPr>
        <w:fldChar w:fldCharType="separate"/>
      </w:r>
      <w:r>
        <w:rPr>
          <w:noProof/>
        </w:rPr>
        <w:t>12</w:t>
      </w:r>
      <w:r>
        <w:rPr>
          <w:noProof/>
        </w:rPr>
        <w:fldChar w:fldCharType="end"/>
      </w:r>
    </w:p>
    <w:p w14:paraId="7742DBFE" w14:textId="7FD030C4" w:rsidR="007467C0" w:rsidRDefault="007467C0">
      <w:pPr>
        <w:pStyle w:val="TOC2"/>
        <w:rPr>
          <w:rFonts w:eastAsiaTheme="minorEastAsia"/>
          <w:color w:val="auto"/>
          <w:kern w:val="2"/>
          <w:sz w:val="24"/>
          <w:szCs w:val="24"/>
          <w:lang w:val="en-US"/>
          <w14:ligatures w14:val="standardContextual"/>
        </w:rPr>
      </w:pPr>
      <w:r w:rsidRPr="00355A2D">
        <w:rPr>
          <w:lang w:eastAsia="zh-CN"/>
        </w:rPr>
        <w:t>5.3.</w:t>
      </w:r>
      <w:r>
        <w:rPr>
          <w:rFonts w:eastAsiaTheme="minorEastAsia"/>
          <w:color w:val="auto"/>
          <w:kern w:val="2"/>
          <w:sz w:val="24"/>
          <w:szCs w:val="24"/>
          <w:lang w:val="en-US"/>
          <w14:ligatures w14:val="standardContextual"/>
        </w:rPr>
        <w:tab/>
      </w:r>
      <w:r>
        <w:t>Selection</w:t>
      </w:r>
      <w:r>
        <w:rPr>
          <w:lang w:eastAsia="zh-CN"/>
        </w:rPr>
        <w:t xml:space="preserve"> of </w:t>
      </w:r>
      <w:r>
        <w:t>Teaching</w:t>
      </w:r>
      <w:r>
        <w:rPr>
          <w:lang w:eastAsia="zh-CN"/>
        </w:rPr>
        <w:t xml:space="preserve"> Tools</w:t>
      </w:r>
      <w:r>
        <w:tab/>
      </w:r>
      <w:r>
        <w:fldChar w:fldCharType="begin"/>
      </w:r>
      <w:r>
        <w:instrText xml:space="preserve"> PAGEREF _Toc190343030 \h </w:instrText>
      </w:r>
      <w:r>
        <w:fldChar w:fldCharType="separate"/>
      </w:r>
      <w:r>
        <w:t>12</w:t>
      </w:r>
      <w:r>
        <w:fldChar w:fldCharType="end"/>
      </w:r>
    </w:p>
    <w:p w14:paraId="5AFEA2C5" w14:textId="26A446F5" w:rsidR="007467C0" w:rsidRDefault="007467C0">
      <w:pPr>
        <w:pStyle w:val="TOC2"/>
        <w:rPr>
          <w:rFonts w:eastAsiaTheme="minorEastAsia"/>
          <w:color w:val="auto"/>
          <w:kern w:val="2"/>
          <w:sz w:val="24"/>
          <w:szCs w:val="24"/>
          <w:lang w:val="en-US"/>
          <w14:ligatures w14:val="standardContextual"/>
        </w:rPr>
      </w:pPr>
      <w:r w:rsidRPr="00355A2D">
        <w:t>5.4.</w:t>
      </w:r>
      <w:r>
        <w:rPr>
          <w:rFonts w:eastAsiaTheme="minorEastAsia"/>
          <w:color w:val="auto"/>
          <w:kern w:val="2"/>
          <w:sz w:val="24"/>
          <w:szCs w:val="24"/>
          <w:lang w:val="en-US"/>
          <w14:ligatures w14:val="standardContextual"/>
        </w:rPr>
        <w:tab/>
      </w:r>
      <w:r>
        <w:t>Simulation</w:t>
      </w:r>
      <w:r>
        <w:rPr>
          <w:lang w:eastAsia="zh-CN"/>
        </w:rPr>
        <w:t xml:space="preserve"> </w:t>
      </w:r>
      <w:r>
        <w:t>Training</w:t>
      </w:r>
      <w:r>
        <w:tab/>
      </w:r>
      <w:r>
        <w:fldChar w:fldCharType="begin"/>
      </w:r>
      <w:r>
        <w:instrText xml:space="preserve"> PAGEREF _Toc190343031 \h </w:instrText>
      </w:r>
      <w:r>
        <w:fldChar w:fldCharType="separate"/>
      </w:r>
      <w:r>
        <w:t>12</w:t>
      </w:r>
      <w:r>
        <w:fldChar w:fldCharType="end"/>
      </w:r>
    </w:p>
    <w:p w14:paraId="75B75760" w14:textId="300AB751"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5.4.1.</w:t>
      </w:r>
      <w:r>
        <w:rPr>
          <w:rFonts w:eastAsiaTheme="minorEastAsia"/>
          <w:noProof/>
          <w:color w:val="auto"/>
          <w:kern w:val="2"/>
          <w:sz w:val="24"/>
          <w:szCs w:val="24"/>
          <w:lang w:val="en-US"/>
          <w14:ligatures w14:val="standardContextual"/>
        </w:rPr>
        <w:tab/>
      </w:r>
      <w:r>
        <w:rPr>
          <w:noProof/>
          <w:lang w:eastAsia="zh-CN"/>
        </w:rPr>
        <w:t>Technical Specifications</w:t>
      </w:r>
      <w:r>
        <w:rPr>
          <w:noProof/>
        </w:rPr>
        <w:tab/>
      </w:r>
      <w:r>
        <w:rPr>
          <w:noProof/>
        </w:rPr>
        <w:fldChar w:fldCharType="begin"/>
      </w:r>
      <w:r>
        <w:rPr>
          <w:noProof/>
        </w:rPr>
        <w:instrText xml:space="preserve"> PAGEREF _Toc190343032 \h </w:instrText>
      </w:r>
      <w:r>
        <w:rPr>
          <w:noProof/>
        </w:rPr>
      </w:r>
      <w:r>
        <w:rPr>
          <w:noProof/>
        </w:rPr>
        <w:fldChar w:fldCharType="separate"/>
      </w:r>
      <w:r>
        <w:rPr>
          <w:noProof/>
        </w:rPr>
        <w:t>13</w:t>
      </w:r>
      <w:r>
        <w:rPr>
          <w:noProof/>
        </w:rPr>
        <w:fldChar w:fldCharType="end"/>
      </w:r>
    </w:p>
    <w:p w14:paraId="159FE8BA" w14:textId="09BA6F82"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5.4.2.</w:t>
      </w:r>
      <w:r>
        <w:rPr>
          <w:rFonts w:eastAsiaTheme="minorEastAsia"/>
          <w:noProof/>
          <w:color w:val="auto"/>
          <w:kern w:val="2"/>
          <w:sz w:val="24"/>
          <w:szCs w:val="24"/>
          <w:lang w:val="en-US"/>
          <w14:ligatures w14:val="standardContextual"/>
        </w:rPr>
        <w:tab/>
      </w:r>
      <w:r>
        <w:rPr>
          <w:noProof/>
          <w:lang w:eastAsia="zh-CN"/>
        </w:rPr>
        <w:t>Facilities and Equipment</w:t>
      </w:r>
      <w:r>
        <w:rPr>
          <w:noProof/>
        </w:rPr>
        <w:tab/>
      </w:r>
      <w:r>
        <w:rPr>
          <w:noProof/>
        </w:rPr>
        <w:fldChar w:fldCharType="begin"/>
      </w:r>
      <w:r>
        <w:rPr>
          <w:noProof/>
        </w:rPr>
        <w:instrText xml:space="preserve"> PAGEREF _Toc190343033 \h </w:instrText>
      </w:r>
      <w:r>
        <w:rPr>
          <w:noProof/>
        </w:rPr>
      </w:r>
      <w:r>
        <w:rPr>
          <w:noProof/>
        </w:rPr>
        <w:fldChar w:fldCharType="separate"/>
      </w:r>
      <w:r>
        <w:rPr>
          <w:noProof/>
        </w:rPr>
        <w:t>13</w:t>
      </w:r>
      <w:r>
        <w:rPr>
          <w:noProof/>
        </w:rPr>
        <w:fldChar w:fldCharType="end"/>
      </w:r>
    </w:p>
    <w:p w14:paraId="32AFDBF2" w14:textId="3500C867"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5.4.3.</w:t>
      </w:r>
      <w:r>
        <w:rPr>
          <w:rFonts w:eastAsiaTheme="minorEastAsia"/>
          <w:noProof/>
          <w:color w:val="auto"/>
          <w:kern w:val="2"/>
          <w:sz w:val="24"/>
          <w:szCs w:val="24"/>
          <w:lang w:val="en-US"/>
          <w14:ligatures w14:val="standardContextual"/>
        </w:rPr>
        <w:tab/>
      </w:r>
      <w:r>
        <w:rPr>
          <w:noProof/>
          <w:lang w:eastAsia="zh-CN"/>
        </w:rPr>
        <w:t>Design of the operational training through simulator</w:t>
      </w:r>
      <w:r>
        <w:rPr>
          <w:noProof/>
        </w:rPr>
        <w:tab/>
      </w:r>
      <w:r>
        <w:rPr>
          <w:noProof/>
        </w:rPr>
        <w:fldChar w:fldCharType="begin"/>
      </w:r>
      <w:r>
        <w:rPr>
          <w:noProof/>
        </w:rPr>
        <w:instrText xml:space="preserve"> PAGEREF _Toc190343034 \h </w:instrText>
      </w:r>
      <w:r>
        <w:rPr>
          <w:noProof/>
        </w:rPr>
      </w:r>
      <w:r>
        <w:rPr>
          <w:noProof/>
        </w:rPr>
        <w:fldChar w:fldCharType="separate"/>
      </w:r>
      <w:r>
        <w:rPr>
          <w:noProof/>
        </w:rPr>
        <w:t>13</w:t>
      </w:r>
      <w:r>
        <w:rPr>
          <w:noProof/>
        </w:rPr>
        <w:fldChar w:fldCharType="end"/>
      </w:r>
    </w:p>
    <w:p w14:paraId="1F95AB7B" w14:textId="57A9E4A6"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5.4.4.</w:t>
      </w:r>
      <w:r>
        <w:rPr>
          <w:rFonts w:eastAsiaTheme="minorEastAsia"/>
          <w:noProof/>
          <w:color w:val="auto"/>
          <w:kern w:val="2"/>
          <w:sz w:val="24"/>
          <w:szCs w:val="24"/>
          <w:lang w:val="en-US"/>
          <w14:ligatures w14:val="standardContextual"/>
        </w:rPr>
        <w:tab/>
      </w:r>
      <w:r>
        <w:rPr>
          <w:noProof/>
          <w:lang w:eastAsia="zh-CN"/>
        </w:rPr>
        <w:t>Trainee numbers in simulation  training</w:t>
      </w:r>
      <w:r>
        <w:rPr>
          <w:noProof/>
        </w:rPr>
        <w:tab/>
      </w:r>
      <w:r>
        <w:rPr>
          <w:noProof/>
        </w:rPr>
        <w:fldChar w:fldCharType="begin"/>
      </w:r>
      <w:r>
        <w:rPr>
          <w:noProof/>
        </w:rPr>
        <w:instrText xml:space="preserve"> PAGEREF _Toc190343035 \h </w:instrText>
      </w:r>
      <w:r>
        <w:rPr>
          <w:noProof/>
        </w:rPr>
      </w:r>
      <w:r>
        <w:rPr>
          <w:noProof/>
        </w:rPr>
        <w:fldChar w:fldCharType="separate"/>
      </w:r>
      <w:r>
        <w:rPr>
          <w:noProof/>
        </w:rPr>
        <w:t>14</w:t>
      </w:r>
      <w:r>
        <w:rPr>
          <w:noProof/>
        </w:rPr>
        <w:fldChar w:fldCharType="end"/>
      </w:r>
    </w:p>
    <w:p w14:paraId="4BE05BFC" w14:textId="69C370BA" w:rsidR="007467C0" w:rsidRDefault="007467C0">
      <w:pPr>
        <w:pStyle w:val="TOC3"/>
        <w:tabs>
          <w:tab w:val="left" w:pos="1134"/>
        </w:tabs>
        <w:rPr>
          <w:rFonts w:eastAsiaTheme="minorEastAsia"/>
          <w:noProof/>
          <w:color w:val="auto"/>
          <w:kern w:val="2"/>
          <w:sz w:val="24"/>
          <w:szCs w:val="24"/>
          <w:lang w:val="en-US"/>
          <w14:ligatures w14:val="standardContextual"/>
        </w:rPr>
      </w:pPr>
      <w:r w:rsidRPr="00355A2D">
        <w:rPr>
          <w:noProof/>
          <w:lang w:eastAsia="zh-CN"/>
        </w:rPr>
        <w:t>5.4.5.</w:t>
      </w:r>
      <w:r>
        <w:rPr>
          <w:rFonts w:eastAsiaTheme="minorEastAsia"/>
          <w:noProof/>
          <w:color w:val="auto"/>
          <w:kern w:val="2"/>
          <w:sz w:val="24"/>
          <w:szCs w:val="24"/>
          <w:lang w:val="en-US"/>
          <w14:ligatures w14:val="standardContextual"/>
        </w:rPr>
        <w:tab/>
      </w:r>
      <w:r>
        <w:rPr>
          <w:noProof/>
          <w:lang w:eastAsia="zh-CN"/>
        </w:rPr>
        <w:t>qualifications for remote training</w:t>
      </w:r>
      <w:r>
        <w:rPr>
          <w:noProof/>
        </w:rPr>
        <w:tab/>
      </w:r>
      <w:r>
        <w:rPr>
          <w:noProof/>
        </w:rPr>
        <w:fldChar w:fldCharType="begin"/>
      </w:r>
      <w:r>
        <w:rPr>
          <w:noProof/>
        </w:rPr>
        <w:instrText xml:space="preserve"> PAGEREF _Toc190343036 \h </w:instrText>
      </w:r>
      <w:r>
        <w:rPr>
          <w:noProof/>
        </w:rPr>
      </w:r>
      <w:r>
        <w:rPr>
          <w:noProof/>
        </w:rPr>
        <w:fldChar w:fldCharType="separate"/>
      </w:r>
      <w:r>
        <w:rPr>
          <w:noProof/>
        </w:rPr>
        <w:t>14</w:t>
      </w:r>
      <w:r>
        <w:rPr>
          <w:noProof/>
        </w:rPr>
        <w:fldChar w:fldCharType="end"/>
      </w:r>
    </w:p>
    <w:p w14:paraId="7935A544" w14:textId="1410C745" w:rsidR="007467C0" w:rsidRDefault="007467C0">
      <w:pPr>
        <w:pStyle w:val="TOC1"/>
        <w:rPr>
          <w:rFonts w:eastAsiaTheme="minorEastAsia"/>
          <w:b w:val="0"/>
          <w:caps w:val="0"/>
          <w:color w:val="auto"/>
          <w:kern w:val="2"/>
          <w:sz w:val="24"/>
          <w:szCs w:val="24"/>
          <w:lang w:val="en-US"/>
          <w14:ligatures w14:val="standardContextual"/>
        </w:rPr>
      </w:pPr>
      <w:r w:rsidRPr="00355A2D">
        <w:rPr>
          <w:lang w:eastAsia="zh-CN"/>
        </w:rPr>
        <w:t>6.</w:t>
      </w:r>
      <w:r>
        <w:rPr>
          <w:rFonts w:eastAsiaTheme="minorEastAsia"/>
          <w:b w:val="0"/>
          <w:caps w:val="0"/>
          <w:color w:val="auto"/>
          <w:kern w:val="2"/>
          <w:sz w:val="24"/>
          <w:szCs w:val="24"/>
          <w:lang w:val="en-US"/>
          <w14:ligatures w14:val="standardContextual"/>
        </w:rPr>
        <w:tab/>
      </w:r>
      <w:r>
        <w:t>Training</w:t>
      </w:r>
      <w:r>
        <w:rPr>
          <w:lang w:eastAsia="zh-CN"/>
        </w:rPr>
        <w:t xml:space="preserve"> Evaluation</w:t>
      </w:r>
      <w:r>
        <w:tab/>
      </w:r>
      <w:r>
        <w:fldChar w:fldCharType="begin"/>
      </w:r>
      <w:r>
        <w:instrText xml:space="preserve"> PAGEREF _Toc190343037 \h </w:instrText>
      </w:r>
      <w:r>
        <w:fldChar w:fldCharType="separate"/>
      </w:r>
      <w:r>
        <w:t>14</w:t>
      </w:r>
      <w:r>
        <w:fldChar w:fldCharType="end"/>
      </w:r>
    </w:p>
    <w:p w14:paraId="1A120FED" w14:textId="40F6048B" w:rsidR="007467C0" w:rsidRDefault="007467C0">
      <w:pPr>
        <w:pStyle w:val="TOC1"/>
        <w:rPr>
          <w:rFonts w:eastAsiaTheme="minorEastAsia"/>
          <w:b w:val="0"/>
          <w:caps w:val="0"/>
          <w:color w:val="auto"/>
          <w:kern w:val="2"/>
          <w:sz w:val="24"/>
          <w:szCs w:val="24"/>
          <w:lang w:val="en-US"/>
          <w14:ligatures w14:val="standardContextual"/>
        </w:rPr>
      </w:pPr>
      <w:r w:rsidRPr="00355A2D">
        <w:t>7.</w:t>
      </w:r>
      <w:r>
        <w:rPr>
          <w:rFonts w:eastAsiaTheme="minorEastAsia"/>
          <w:b w:val="0"/>
          <w:caps w:val="0"/>
          <w:color w:val="auto"/>
          <w:kern w:val="2"/>
          <w:sz w:val="24"/>
          <w:szCs w:val="24"/>
          <w:lang w:val="en-US"/>
          <w14:ligatures w14:val="standardContextual"/>
        </w:rPr>
        <w:tab/>
      </w:r>
      <w:r>
        <w:t>ABBREVIATIONS</w:t>
      </w:r>
      <w:r>
        <w:tab/>
      </w:r>
      <w:r>
        <w:fldChar w:fldCharType="begin"/>
      </w:r>
      <w:r>
        <w:instrText xml:space="preserve"> PAGEREF _Toc190343038 \h </w:instrText>
      </w:r>
      <w:r>
        <w:fldChar w:fldCharType="separate"/>
      </w:r>
      <w:r>
        <w:t>14</w:t>
      </w:r>
      <w:r>
        <w:fldChar w:fldCharType="end"/>
      </w:r>
    </w:p>
    <w:p w14:paraId="41F9B211" w14:textId="5F7BB5E6" w:rsidR="007467C0" w:rsidRDefault="007467C0">
      <w:pPr>
        <w:pStyle w:val="TOC1"/>
        <w:rPr>
          <w:rFonts w:eastAsiaTheme="minorEastAsia"/>
          <w:b w:val="0"/>
          <w:caps w:val="0"/>
          <w:color w:val="auto"/>
          <w:kern w:val="2"/>
          <w:sz w:val="24"/>
          <w:szCs w:val="24"/>
          <w:lang w:val="en-US"/>
          <w14:ligatures w14:val="standardContextual"/>
        </w:rPr>
      </w:pPr>
      <w:r w:rsidRPr="00355A2D">
        <w:t>8.</w:t>
      </w:r>
      <w:r>
        <w:rPr>
          <w:rFonts w:eastAsiaTheme="minorEastAsia"/>
          <w:b w:val="0"/>
          <w:caps w:val="0"/>
          <w:color w:val="auto"/>
          <w:kern w:val="2"/>
          <w:sz w:val="24"/>
          <w:szCs w:val="24"/>
          <w:lang w:val="en-US"/>
          <w14:ligatures w14:val="standardContextual"/>
        </w:rPr>
        <w:tab/>
      </w:r>
      <w:r>
        <w:t>REFERENCES</w:t>
      </w:r>
      <w:r>
        <w:tab/>
      </w:r>
      <w:r>
        <w:fldChar w:fldCharType="begin"/>
      </w:r>
      <w:r>
        <w:instrText xml:space="preserve"> PAGEREF _Toc190343039 \h </w:instrText>
      </w:r>
      <w:r>
        <w:fldChar w:fldCharType="separate"/>
      </w:r>
      <w:r>
        <w:t>15</w:t>
      </w:r>
      <w:r>
        <w:fldChar w:fldCharType="end"/>
      </w:r>
    </w:p>
    <w:p w14:paraId="23310E25" w14:textId="01A4FDA5" w:rsidR="007467C0" w:rsidRDefault="007467C0">
      <w:pPr>
        <w:pStyle w:val="TOC1"/>
        <w:rPr>
          <w:rFonts w:eastAsiaTheme="minorEastAsia"/>
          <w:b w:val="0"/>
          <w:caps w:val="0"/>
          <w:color w:val="auto"/>
          <w:kern w:val="2"/>
          <w:sz w:val="24"/>
          <w:szCs w:val="24"/>
          <w:lang w:val="en-US"/>
          <w14:ligatures w14:val="standardContextual"/>
        </w:rPr>
      </w:pPr>
      <w:r w:rsidRPr="00355A2D">
        <w:rPr>
          <w:caps w:val="0"/>
        </w:rPr>
        <w:t>9.</w:t>
      </w:r>
      <w:r>
        <w:rPr>
          <w:rFonts w:eastAsiaTheme="minorEastAsia"/>
          <w:b w:val="0"/>
          <w:caps w:val="0"/>
          <w:color w:val="auto"/>
          <w:kern w:val="2"/>
          <w:sz w:val="24"/>
          <w:szCs w:val="24"/>
          <w:lang w:val="en-US"/>
          <w14:ligatures w14:val="standardContextual"/>
        </w:rPr>
        <w:tab/>
      </w:r>
      <w:r w:rsidRPr="00355A2D">
        <w:rPr>
          <w:caps w:val="0"/>
        </w:rPr>
        <w:t>DEFINITIONS</w:t>
      </w:r>
      <w:r>
        <w:tab/>
      </w:r>
      <w:r>
        <w:fldChar w:fldCharType="begin"/>
      </w:r>
      <w:r>
        <w:instrText xml:space="preserve"> PAGEREF _Toc190343040 \h </w:instrText>
      </w:r>
      <w:r>
        <w:fldChar w:fldCharType="separate"/>
      </w:r>
      <w:r>
        <w:t>16</w:t>
      </w:r>
      <w:r>
        <w:fldChar w:fldCharType="end"/>
      </w:r>
    </w:p>
    <w:p w14:paraId="2BF85E5C" w14:textId="088E249B" w:rsidR="007467C0" w:rsidRDefault="007467C0">
      <w:pPr>
        <w:pStyle w:val="TOC1"/>
        <w:rPr>
          <w:rFonts w:eastAsiaTheme="minorEastAsia"/>
          <w:b w:val="0"/>
          <w:caps w:val="0"/>
          <w:color w:val="auto"/>
          <w:kern w:val="2"/>
          <w:sz w:val="24"/>
          <w:szCs w:val="24"/>
          <w:lang w:val="en-US"/>
          <w14:ligatures w14:val="standardContextual"/>
        </w:rPr>
      </w:pPr>
      <w:r w:rsidRPr="00355A2D">
        <w:t>10.</w:t>
      </w:r>
      <w:r>
        <w:rPr>
          <w:rFonts w:eastAsiaTheme="minorEastAsia"/>
          <w:b w:val="0"/>
          <w:caps w:val="0"/>
          <w:color w:val="auto"/>
          <w:kern w:val="2"/>
          <w:sz w:val="24"/>
          <w:szCs w:val="24"/>
          <w:lang w:val="en-US"/>
          <w14:ligatures w14:val="standardContextual"/>
        </w:rPr>
        <w:tab/>
      </w:r>
      <w:r>
        <w:t>abbreviations</w:t>
      </w:r>
      <w:r>
        <w:tab/>
      </w:r>
      <w:r>
        <w:fldChar w:fldCharType="begin"/>
      </w:r>
      <w:r>
        <w:instrText xml:space="preserve"> PAGEREF _Toc190343041 \h </w:instrText>
      </w:r>
      <w:r>
        <w:fldChar w:fldCharType="separate"/>
      </w:r>
      <w:r>
        <w:t>17</w:t>
      </w:r>
      <w:r>
        <w:fldChar w:fldCharType="end"/>
      </w:r>
    </w:p>
    <w:p w14:paraId="7248BCBF" w14:textId="73CB964E" w:rsidR="007467C0" w:rsidRDefault="007467C0">
      <w:pPr>
        <w:pStyle w:val="TOC1"/>
        <w:rPr>
          <w:rFonts w:eastAsiaTheme="minorEastAsia"/>
          <w:b w:val="0"/>
          <w:caps w:val="0"/>
          <w:color w:val="auto"/>
          <w:kern w:val="2"/>
          <w:sz w:val="24"/>
          <w:szCs w:val="24"/>
          <w:lang w:val="en-US"/>
          <w14:ligatures w14:val="standardContextual"/>
        </w:rPr>
      </w:pPr>
      <w:r w:rsidRPr="00355A2D">
        <w:t>11.</w:t>
      </w:r>
      <w:r>
        <w:rPr>
          <w:rFonts w:eastAsiaTheme="minorEastAsia"/>
          <w:b w:val="0"/>
          <w:caps w:val="0"/>
          <w:color w:val="auto"/>
          <w:kern w:val="2"/>
          <w:sz w:val="24"/>
          <w:szCs w:val="24"/>
          <w:lang w:val="en-US"/>
          <w14:ligatures w14:val="standardContextual"/>
        </w:rPr>
        <w:tab/>
      </w:r>
      <w:r>
        <w:t>references</w:t>
      </w:r>
      <w:r>
        <w:tab/>
      </w:r>
      <w:r>
        <w:fldChar w:fldCharType="begin"/>
      </w:r>
      <w:r>
        <w:instrText xml:space="preserve"> PAGEREF _Toc190343042 \h </w:instrText>
      </w:r>
      <w:r>
        <w:fldChar w:fldCharType="separate"/>
      </w:r>
      <w:r>
        <w:t>17</w:t>
      </w:r>
      <w:r>
        <w:fldChar w:fldCharType="end"/>
      </w:r>
    </w:p>
    <w:p w14:paraId="6B7DD69B" w14:textId="20156019" w:rsidR="007467C0" w:rsidRDefault="007467C0">
      <w:pPr>
        <w:pStyle w:val="TOC1"/>
        <w:rPr>
          <w:rFonts w:eastAsiaTheme="minorEastAsia"/>
          <w:b w:val="0"/>
          <w:caps w:val="0"/>
          <w:color w:val="auto"/>
          <w:kern w:val="2"/>
          <w:sz w:val="24"/>
          <w:szCs w:val="24"/>
          <w:lang w:val="en-US"/>
          <w14:ligatures w14:val="standardContextual"/>
        </w:rPr>
      </w:pPr>
      <w:r w:rsidRPr="00355A2D">
        <w:lastRenderedPageBreak/>
        <w:t>12.</w:t>
      </w:r>
      <w:r>
        <w:rPr>
          <w:rFonts w:eastAsiaTheme="minorEastAsia"/>
          <w:b w:val="0"/>
          <w:caps w:val="0"/>
          <w:color w:val="auto"/>
          <w:kern w:val="2"/>
          <w:sz w:val="24"/>
          <w:szCs w:val="24"/>
          <w:lang w:val="en-US"/>
          <w14:ligatures w14:val="standardContextual"/>
        </w:rPr>
        <w:tab/>
      </w:r>
      <w:r>
        <w:t>Further reading</w:t>
      </w:r>
      <w:r>
        <w:tab/>
      </w:r>
      <w:r>
        <w:fldChar w:fldCharType="begin"/>
      </w:r>
      <w:r>
        <w:instrText xml:space="preserve"> PAGEREF _Toc190343043 \h </w:instrText>
      </w:r>
      <w:r>
        <w:fldChar w:fldCharType="separate"/>
      </w:r>
      <w:r>
        <w:t>17</w:t>
      </w:r>
      <w:r>
        <w:fldChar w:fldCharType="end"/>
      </w:r>
    </w:p>
    <w:p w14:paraId="559EF5D0" w14:textId="307A801F" w:rsidR="007467C0" w:rsidRDefault="007467C0">
      <w:pPr>
        <w:pStyle w:val="TOC1"/>
        <w:rPr>
          <w:rFonts w:eastAsiaTheme="minorEastAsia"/>
          <w:b w:val="0"/>
          <w:caps w:val="0"/>
          <w:color w:val="auto"/>
          <w:kern w:val="2"/>
          <w:sz w:val="24"/>
          <w:szCs w:val="24"/>
          <w:lang w:val="en-US"/>
          <w14:ligatures w14:val="standardContextual"/>
        </w:rPr>
      </w:pPr>
      <w:r w:rsidRPr="00355A2D">
        <w:t>13.</w:t>
      </w:r>
      <w:r>
        <w:rPr>
          <w:rFonts w:eastAsiaTheme="minorEastAsia"/>
          <w:b w:val="0"/>
          <w:caps w:val="0"/>
          <w:color w:val="auto"/>
          <w:kern w:val="2"/>
          <w:sz w:val="24"/>
          <w:szCs w:val="24"/>
          <w:lang w:val="en-US"/>
          <w14:ligatures w14:val="standardContextual"/>
        </w:rPr>
        <w:tab/>
      </w:r>
      <w:r>
        <w:t>Index</w:t>
      </w:r>
      <w:r>
        <w:tab/>
      </w:r>
      <w:r>
        <w:fldChar w:fldCharType="begin"/>
      </w:r>
      <w:r>
        <w:instrText xml:space="preserve"> PAGEREF _Toc190343044 \h </w:instrText>
      </w:r>
      <w:r>
        <w:fldChar w:fldCharType="separate"/>
      </w:r>
      <w:r>
        <w:t>18</w:t>
      </w:r>
      <w:r>
        <w:fldChar w:fldCharType="end"/>
      </w:r>
    </w:p>
    <w:p w14:paraId="3136D6C3" w14:textId="4E490FFE"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0AA2828" w14:textId="0640175E" w:rsidR="007467C0" w:rsidRDefault="00D15F11">
      <w:pPr>
        <w:pStyle w:val="TableofFigures"/>
        <w:rPr>
          <w:rFonts w:eastAsiaTheme="minorEastAsia"/>
          <w:i w:val="0"/>
          <w:noProof/>
          <w:color w:val="auto"/>
          <w:kern w:val="2"/>
          <w:sz w:val="24"/>
          <w:szCs w:val="24"/>
          <w:lang w:val="en-US"/>
          <w14:ligatures w14:val="standardContextual"/>
        </w:rPr>
      </w:pPr>
      <w:r>
        <w:rPr>
          <w:i w:val="0"/>
        </w:rPr>
        <w:fldChar w:fldCharType="begin"/>
      </w:r>
      <w:r>
        <w:rPr>
          <w:i w:val="0"/>
        </w:rPr>
        <w:instrText xml:space="preserve"> TOC \t "Table caption,1" \c "Figure" </w:instrText>
      </w:r>
      <w:r>
        <w:rPr>
          <w:i w:val="0"/>
        </w:rPr>
        <w:fldChar w:fldCharType="separate"/>
      </w:r>
      <w:r w:rsidR="007467C0" w:rsidRPr="007F3E1F">
        <w:rPr>
          <w:rFonts w:ascii="Calibri" w:hAnsi="Calibri"/>
          <w:noProof/>
        </w:rPr>
        <w:t>Table 1</w:t>
      </w:r>
      <w:r w:rsidR="007467C0">
        <w:rPr>
          <w:rFonts w:eastAsiaTheme="minorEastAsia"/>
          <w:i w:val="0"/>
          <w:noProof/>
          <w:color w:val="auto"/>
          <w:kern w:val="2"/>
          <w:sz w:val="24"/>
          <w:szCs w:val="24"/>
          <w:lang w:val="en-US"/>
          <w14:ligatures w14:val="standardContextual"/>
        </w:rPr>
        <w:tab/>
      </w:r>
      <w:r w:rsidR="007467C0">
        <w:rPr>
          <w:noProof/>
          <w:lang w:eastAsia="zh-CN"/>
        </w:rPr>
        <w:t>Benefits and challenges of remote training [could add in ‘</w:t>
      </w:r>
      <w:r w:rsidR="007467C0" w:rsidRPr="007F3E1F">
        <w:rPr>
          <w:noProof/>
          <w:highlight w:val="yellow"/>
          <w:lang w:eastAsia="zh-CN"/>
        </w:rPr>
        <w:t>techniques to address</w:t>
      </w:r>
      <w:r w:rsidR="007467C0">
        <w:rPr>
          <w:noProof/>
        </w:rPr>
        <w:t xml:space="preserve"> ?</w:t>
      </w:r>
      <w:r w:rsidR="007467C0">
        <w:rPr>
          <w:noProof/>
        </w:rPr>
        <w:tab/>
      </w:r>
      <w:r w:rsidR="007467C0">
        <w:rPr>
          <w:noProof/>
        </w:rPr>
        <w:fldChar w:fldCharType="begin"/>
      </w:r>
      <w:r w:rsidR="007467C0">
        <w:rPr>
          <w:noProof/>
        </w:rPr>
        <w:instrText xml:space="preserve"> PAGEREF _Toc190343045 \h </w:instrText>
      </w:r>
      <w:r w:rsidR="007467C0">
        <w:rPr>
          <w:noProof/>
        </w:rPr>
      </w:r>
      <w:r w:rsidR="007467C0">
        <w:rPr>
          <w:noProof/>
        </w:rPr>
        <w:fldChar w:fldCharType="separate"/>
      </w:r>
      <w:r w:rsidR="007467C0">
        <w:rPr>
          <w:noProof/>
        </w:rPr>
        <w:t>6</w:t>
      </w:r>
      <w:r w:rsidR="007467C0">
        <w:rPr>
          <w:noProof/>
        </w:rPr>
        <w:fldChar w:fldCharType="end"/>
      </w:r>
    </w:p>
    <w:p w14:paraId="1AD34540" w14:textId="115786ED" w:rsidR="007467C0" w:rsidRDefault="007467C0">
      <w:pPr>
        <w:pStyle w:val="TableofFigures"/>
        <w:rPr>
          <w:rFonts w:eastAsiaTheme="minorEastAsia"/>
          <w:i w:val="0"/>
          <w:noProof/>
          <w:color w:val="auto"/>
          <w:kern w:val="2"/>
          <w:sz w:val="24"/>
          <w:szCs w:val="24"/>
          <w:lang w:val="en-US"/>
          <w14:ligatures w14:val="standardContextual"/>
        </w:rPr>
      </w:pPr>
      <w:r w:rsidRPr="007F3E1F">
        <w:rPr>
          <w:rFonts w:ascii="Calibri" w:hAnsi="Calibri"/>
          <w:noProof/>
        </w:rPr>
        <w:t>Table 2</w:t>
      </w:r>
      <w:r>
        <w:rPr>
          <w:rFonts w:eastAsiaTheme="minorEastAsia"/>
          <w:i w:val="0"/>
          <w:noProof/>
          <w:color w:val="auto"/>
          <w:kern w:val="2"/>
          <w:sz w:val="24"/>
          <w:szCs w:val="24"/>
          <w:lang w:val="en-US"/>
          <w14:ligatures w14:val="standardContextual"/>
        </w:rPr>
        <w:tab/>
      </w:r>
      <w:r>
        <w:rPr>
          <w:noProof/>
          <w:lang w:eastAsia="zh-CN"/>
        </w:rPr>
        <w:t xml:space="preserve">Physical training requirements with remote/online training </w:t>
      </w:r>
      <w:r>
        <w:rPr>
          <w:noProof/>
        </w:rPr>
        <w:t>option</w:t>
      </w:r>
      <w:r>
        <w:rPr>
          <w:noProof/>
        </w:rPr>
        <w:tab/>
      </w:r>
      <w:r>
        <w:rPr>
          <w:noProof/>
        </w:rPr>
        <w:fldChar w:fldCharType="begin"/>
      </w:r>
      <w:r>
        <w:rPr>
          <w:noProof/>
        </w:rPr>
        <w:instrText xml:space="preserve"> PAGEREF _Toc190343046 \h </w:instrText>
      </w:r>
      <w:r>
        <w:rPr>
          <w:noProof/>
        </w:rPr>
      </w:r>
      <w:r>
        <w:rPr>
          <w:noProof/>
        </w:rPr>
        <w:fldChar w:fldCharType="separate"/>
      </w:r>
      <w:r>
        <w:rPr>
          <w:noProof/>
        </w:rPr>
        <w:t>8</w:t>
      </w:r>
      <w:r>
        <w:rPr>
          <w:noProof/>
        </w:rPr>
        <w:fldChar w:fldCharType="end"/>
      </w:r>
    </w:p>
    <w:p w14:paraId="36145D00" w14:textId="5A4BB15B" w:rsidR="007467C0" w:rsidRDefault="007467C0">
      <w:pPr>
        <w:pStyle w:val="TableofFigures"/>
        <w:rPr>
          <w:rFonts w:eastAsiaTheme="minorEastAsia"/>
          <w:i w:val="0"/>
          <w:noProof/>
          <w:color w:val="auto"/>
          <w:kern w:val="2"/>
          <w:sz w:val="24"/>
          <w:szCs w:val="24"/>
          <w:lang w:val="en-US"/>
          <w14:ligatures w14:val="standardContextual"/>
        </w:rPr>
      </w:pPr>
      <w:r w:rsidRPr="007F3E1F">
        <w:rPr>
          <w:rFonts w:ascii="Calibri" w:hAnsi="Calibri"/>
          <w:noProof/>
        </w:rPr>
        <w:t>Table 3</w:t>
      </w:r>
      <w:r>
        <w:rPr>
          <w:rFonts w:eastAsiaTheme="minorEastAsia"/>
          <w:i w:val="0"/>
          <w:noProof/>
          <w:color w:val="auto"/>
          <w:kern w:val="2"/>
          <w:sz w:val="24"/>
          <w:szCs w:val="24"/>
          <w:lang w:val="en-US"/>
          <w14:ligatures w14:val="standardContextual"/>
        </w:rPr>
        <w:tab/>
      </w:r>
      <w:r>
        <w:rPr>
          <w:noProof/>
        </w:rPr>
        <w:t>Synchronous and Asynchronous delivery</w:t>
      </w:r>
      <w:r>
        <w:rPr>
          <w:noProof/>
        </w:rPr>
        <w:tab/>
      </w:r>
      <w:r>
        <w:rPr>
          <w:noProof/>
        </w:rPr>
        <w:fldChar w:fldCharType="begin"/>
      </w:r>
      <w:r>
        <w:rPr>
          <w:noProof/>
        </w:rPr>
        <w:instrText xml:space="preserve"> PAGEREF _Toc190343047 \h </w:instrText>
      </w:r>
      <w:r>
        <w:rPr>
          <w:noProof/>
        </w:rPr>
      </w:r>
      <w:r>
        <w:rPr>
          <w:noProof/>
        </w:rPr>
        <w:fldChar w:fldCharType="separate"/>
      </w:r>
      <w:r>
        <w:rPr>
          <w:noProof/>
        </w:rPr>
        <w:t>10</w:t>
      </w:r>
      <w:r>
        <w:rPr>
          <w:noProof/>
        </w:rPr>
        <w:fldChar w:fldCharType="end"/>
      </w:r>
    </w:p>
    <w:p w14:paraId="0BE26372" w14:textId="4640A98C"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7629B671" w14:textId="2DC90879" w:rsidR="007467C0" w:rsidRDefault="00923B4D">
      <w:pPr>
        <w:pStyle w:val="TableofFigures"/>
        <w:rPr>
          <w:rFonts w:eastAsiaTheme="minorEastAsia"/>
          <w:i w:val="0"/>
          <w:noProof/>
          <w:color w:val="auto"/>
          <w:kern w:val="2"/>
          <w:sz w:val="24"/>
          <w:szCs w:val="24"/>
          <w:lang w:val="en-US"/>
          <w14:ligatures w14:val="standardContextual"/>
        </w:rPr>
      </w:pPr>
      <w:r w:rsidRPr="00F55AD7">
        <w:fldChar w:fldCharType="begin"/>
      </w:r>
      <w:r w:rsidRPr="00F55AD7">
        <w:instrText xml:space="preserve"> TOC \t "Figure caption" \c </w:instrText>
      </w:r>
      <w:r w:rsidRPr="00F55AD7">
        <w:fldChar w:fldCharType="separate"/>
      </w:r>
      <w:r w:rsidR="007467C0">
        <w:rPr>
          <w:noProof/>
        </w:rPr>
        <w:t>Figure 1</w:t>
      </w:r>
      <w:r w:rsidR="007467C0">
        <w:rPr>
          <w:rFonts w:eastAsiaTheme="minorEastAsia"/>
          <w:i w:val="0"/>
          <w:noProof/>
          <w:color w:val="auto"/>
          <w:kern w:val="2"/>
          <w:sz w:val="24"/>
          <w:szCs w:val="24"/>
          <w:lang w:val="en-US"/>
          <w14:ligatures w14:val="standardContextual"/>
        </w:rPr>
        <w:tab/>
      </w:r>
      <w:r w:rsidR="007467C0">
        <w:rPr>
          <w:noProof/>
        </w:rPr>
        <w:t>Example of wrapping in line with text</w:t>
      </w:r>
      <w:r w:rsidR="007467C0">
        <w:rPr>
          <w:noProof/>
        </w:rPr>
        <w:tab/>
      </w:r>
      <w:r w:rsidR="007467C0">
        <w:rPr>
          <w:noProof/>
        </w:rPr>
        <w:fldChar w:fldCharType="begin"/>
      </w:r>
      <w:r w:rsidR="007467C0">
        <w:rPr>
          <w:noProof/>
        </w:rPr>
        <w:instrText xml:space="preserve"> PAGEREF _Toc190343048 \h </w:instrText>
      </w:r>
      <w:r w:rsidR="007467C0">
        <w:rPr>
          <w:noProof/>
        </w:rPr>
      </w:r>
      <w:r w:rsidR="007467C0">
        <w:rPr>
          <w:noProof/>
        </w:rPr>
        <w:fldChar w:fldCharType="separate"/>
      </w:r>
      <w:r w:rsidR="007467C0">
        <w:rPr>
          <w:noProof/>
        </w:rPr>
        <w:t>16</w:t>
      </w:r>
      <w:r w:rsidR="007467C0">
        <w:rPr>
          <w:noProof/>
        </w:rPr>
        <w:fldChar w:fldCharType="end"/>
      </w:r>
    </w:p>
    <w:p w14:paraId="3948F2E1" w14:textId="0B266BA7" w:rsidR="007467C0" w:rsidRDefault="007467C0">
      <w:pPr>
        <w:pStyle w:val="TableofFigures"/>
        <w:rPr>
          <w:rFonts w:eastAsiaTheme="minorEastAsia"/>
          <w:i w:val="0"/>
          <w:noProof/>
          <w:color w:val="auto"/>
          <w:kern w:val="2"/>
          <w:sz w:val="24"/>
          <w:szCs w:val="24"/>
          <w:lang w:val="en-US"/>
          <w14:ligatures w14:val="standardContextual"/>
        </w:rPr>
      </w:pPr>
      <w:r>
        <w:rPr>
          <w:noProof/>
        </w:rPr>
        <w:t>Figure 2</w:t>
      </w:r>
      <w:r>
        <w:rPr>
          <w:rFonts w:eastAsiaTheme="minorEastAsia"/>
          <w:i w:val="0"/>
          <w:noProof/>
          <w:color w:val="auto"/>
          <w:kern w:val="2"/>
          <w:sz w:val="24"/>
          <w:szCs w:val="24"/>
          <w:lang w:val="en-US"/>
          <w14:ligatures w14:val="standardContextual"/>
        </w:rPr>
        <w:tab/>
      </w:r>
      <w:r>
        <w:rPr>
          <w:noProof/>
        </w:rPr>
        <w:t>Example of wrapped square</w:t>
      </w:r>
      <w:r>
        <w:rPr>
          <w:noProof/>
        </w:rPr>
        <w:tab/>
      </w:r>
      <w:r>
        <w:rPr>
          <w:noProof/>
        </w:rPr>
        <w:fldChar w:fldCharType="begin"/>
      </w:r>
      <w:r>
        <w:rPr>
          <w:noProof/>
        </w:rPr>
        <w:instrText xml:space="preserve"> PAGEREF _Toc190343049 \h </w:instrText>
      </w:r>
      <w:r>
        <w:rPr>
          <w:noProof/>
        </w:rPr>
      </w:r>
      <w:r>
        <w:rPr>
          <w:noProof/>
        </w:rPr>
        <w:fldChar w:fldCharType="separate"/>
      </w:r>
      <w:r>
        <w:rPr>
          <w:noProof/>
        </w:rPr>
        <w:t>16</w:t>
      </w:r>
      <w:r>
        <w:rPr>
          <w:noProof/>
        </w:rPr>
        <w:fldChar w:fldCharType="end"/>
      </w:r>
    </w:p>
    <w:p w14:paraId="69585A95" w14:textId="3E9A75E2"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199A4B18" w:rsidR="004944C8" w:rsidRPr="00F55AD7" w:rsidRDefault="00EF6ADA" w:rsidP="00CB1D11">
      <w:pPr>
        <w:pStyle w:val="Heading1"/>
        <w:suppressAutoHyphens/>
      </w:pPr>
      <w:bookmarkStart w:id="0" w:name="_Toc190343006"/>
      <w:commentRangeStart w:id="1"/>
      <w:r>
        <w:lastRenderedPageBreak/>
        <w:t>Introduction</w:t>
      </w:r>
      <w:bookmarkEnd w:id="0"/>
      <w:r>
        <w:t xml:space="preserve"> </w:t>
      </w:r>
      <w:commentRangeEnd w:id="1"/>
      <w:r w:rsidR="00B32176">
        <w:rPr>
          <w:rStyle w:val="CommentReference"/>
          <w:rFonts w:asciiTheme="minorHAnsi" w:eastAsiaTheme="minorHAnsi" w:hAnsiTheme="minorHAnsi" w:cstheme="minorBidi"/>
          <w:b w:val="0"/>
          <w:bCs w:val="0"/>
          <w:caps w:val="0"/>
          <w:color w:val="auto"/>
        </w:rPr>
        <w:commentReference w:id="1"/>
      </w:r>
    </w:p>
    <w:p w14:paraId="30566B26" w14:textId="77777777" w:rsidR="003A6A32" w:rsidRDefault="003A6A32" w:rsidP="00CB1D11">
      <w:pPr>
        <w:pStyle w:val="Heading1separationline"/>
        <w:suppressAutoHyphens/>
      </w:pPr>
    </w:p>
    <w:p w14:paraId="692959CB" w14:textId="6BBF2C8D" w:rsidR="00EF6ADA" w:rsidRDefault="00EF6ADA" w:rsidP="00EF6ADA">
      <w:pPr>
        <w:spacing w:after="200" w:line="276" w:lineRule="auto"/>
        <w:jc w:val="both"/>
        <w:rPr>
          <w:sz w:val="22"/>
        </w:rPr>
      </w:pPr>
      <w:commentRangeStart w:id="2"/>
      <w:r w:rsidRPr="00976F4A">
        <w:rPr>
          <w:sz w:val="22"/>
        </w:rPr>
        <w:t xml:space="preserve">A major </w:t>
      </w:r>
      <w:commentRangeEnd w:id="2"/>
      <w:r w:rsidR="00353546">
        <w:rPr>
          <w:rStyle w:val="CommentReference"/>
        </w:rPr>
        <w:commentReference w:id="2"/>
      </w:r>
      <w:r w:rsidRPr="00976F4A">
        <w:rPr>
          <w:sz w:val="22"/>
        </w:rPr>
        <w:t xml:space="preserve">factor in the effective delivery of VTS is the competence of its personnel. VTS personnel should only be considered competent when appropriately trained and qualified. It is recommended that competent authorities and VTS providers implement and establish VTS training and certification in a standardized and </w:t>
      </w:r>
      <w:del w:id="3" w:author="Jillian Carson-Jackson" w:date="2025-03-19T14:24:00Z" w16du:dateUtc="2025-03-19T13:24:00Z">
        <w:r w:rsidRPr="00976F4A" w:rsidDel="00C76D35">
          <w:rPr>
            <w:sz w:val="22"/>
          </w:rPr>
          <w:delText>harmononized</w:delText>
        </w:r>
      </w:del>
      <w:ins w:id="4" w:author="Jillian Carson-Jackson" w:date="2025-03-19T14:24:00Z" w16du:dateUtc="2025-03-19T13:24:00Z">
        <w:r w:rsidR="00C76D35" w:rsidRPr="00976F4A">
          <w:rPr>
            <w:sz w:val="22"/>
          </w:rPr>
          <w:t>harmonized</w:t>
        </w:r>
      </w:ins>
      <w:r w:rsidRPr="00976F4A">
        <w:rPr>
          <w:sz w:val="22"/>
        </w:rPr>
        <w:t xml:space="preserve"> manner in accordance with IALA guidelines and model courses</w:t>
      </w:r>
      <w:r>
        <w:rPr>
          <w:sz w:val="22"/>
        </w:rPr>
        <w:t>.</w:t>
      </w:r>
    </w:p>
    <w:p w14:paraId="7266C119" w14:textId="7E93C89D" w:rsidR="00EF6ADA" w:rsidDel="00416B84" w:rsidRDefault="00EF6ADA" w:rsidP="00EF6ADA">
      <w:pPr>
        <w:spacing w:after="200" w:line="276" w:lineRule="auto"/>
        <w:jc w:val="both"/>
        <w:rPr>
          <w:del w:id="5" w:author="Jillian Carson-Jackson" w:date="2025-03-19T14:24:00Z" w16du:dateUtc="2025-03-19T13:24:00Z"/>
          <w:sz w:val="22"/>
        </w:rPr>
      </w:pPr>
      <w:del w:id="6" w:author="Jillian Carson-Jackson" w:date="2025-03-19T14:24:00Z" w16du:dateUtc="2025-03-19T13:24:00Z">
        <w:r w:rsidDel="00416B84">
          <w:rPr>
            <w:sz w:val="22"/>
          </w:rPr>
          <w:delText>Training can be delivered in different formats</w:delText>
        </w:r>
        <w:r w:rsidRPr="00EF6ADA" w:rsidDel="00416B84">
          <w:rPr>
            <w:sz w:val="22"/>
            <w:highlight w:val="yellow"/>
          </w:rPr>
          <w:delText>… [text]</w:delText>
        </w:r>
      </w:del>
    </w:p>
    <w:p w14:paraId="6B0ACA13" w14:textId="77777777" w:rsidR="00EF6ADA" w:rsidRPr="00112611" w:rsidRDefault="00EF6ADA" w:rsidP="00EF6ADA">
      <w:pPr>
        <w:spacing w:after="200" w:line="276" w:lineRule="auto"/>
        <w:jc w:val="both"/>
        <w:rPr>
          <w:sz w:val="22"/>
        </w:rPr>
      </w:pPr>
      <w:r w:rsidRPr="00112611">
        <w:rPr>
          <w:sz w:val="22"/>
        </w:rPr>
        <w:t xml:space="preserve">Remote training has become a key part of modern education and professional development, offering accessible, flexible learning opportunities that helps VTS personnel stay skilled and maintain competency. It provides a reliable way to deliver consistent, high-quality training and ensures that all students regardless of location are appropriately trained and qualified for their VTS duties. </w:t>
      </w:r>
    </w:p>
    <w:p w14:paraId="17F72D9F" w14:textId="11A8866F" w:rsidR="00EF6ADA" w:rsidRPr="00112611" w:rsidDel="002830B8" w:rsidRDefault="00EF6ADA" w:rsidP="00EF6ADA">
      <w:pPr>
        <w:spacing w:after="200" w:line="276" w:lineRule="auto"/>
        <w:jc w:val="both"/>
        <w:rPr>
          <w:del w:id="7" w:author="Jillian Carson-Jackson" w:date="2025-03-19T14:23:00Z" w16du:dateUtc="2025-03-19T13:23:00Z"/>
          <w:sz w:val="22"/>
        </w:rPr>
      </w:pPr>
      <w:del w:id="8" w:author="Jillian Carson-Jackson" w:date="2025-03-19T14:23:00Z" w16du:dateUtc="2025-03-19T13:23:00Z">
        <w:r w:rsidRPr="00112611" w:rsidDel="002830B8">
          <w:rPr>
            <w:sz w:val="22"/>
          </w:rPr>
          <w:delText xml:space="preserve">The shift toward remote training was accelerated by global challenges like the COVID-19 pandemic, which highlighted the need </w:delText>
        </w:r>
        <w:r w:rsidDel="002830B8">
          <w:rPr>
            <w:sz w:val="22"/>
          </w:rPr>
          <w:delText>to adapt to new</w:delText>
        </w:r>
        <w:r w:rsidRPr="00112611" w:rsidDel="002830B8">
          <w:rPr>
            <w:sz w:val="22"/>
          </w:rPr>
          <w:delText xml:space="preserve"> training methods. </w:delText>
        </w:r>
      </w:del>
    </w:p>
    <w:p w14:paraId="009DE3D7" w14:textId="77777777" w:rsidR="00EF6ADA" w:rsidRPr="00112611" w:rsidRDefault="00EF6ADA" w:rsidP="00EF6ADA">
      <w:pPr>
        <w:spacing w:after="200" w:line="276" w:lineRule="auto"/>
        <w:jc w:val="both"/>
        <w:rPr>
          <w:sz w:val="22"/>
        </w:rPr>
      </w:pPr>
      <w:r w:rsidRPr="00112611">
        <w:rPr>
          <w:sz w:val="22"/>
        </w:rPr>
        <w:t xml:space="preserve">Advancements in technology, the drive to reduce operational costs, and a growing focus on environmental sustainability have also played a significant role in its adoption. Remote training also brings challenges which need to be considered when preparing and conducting remote training such as keeping learners engaged, peer-to-peer interactions, maintaining the integrity of assessments, and bridging gaps in access to technology. </w:t>
      </w:r>
    </w:p>
    <w:p w14:paraId="443A4FA0" w14:textId="77777777" w:rsidR="00EF6ADA" w:rsidRDefault="00EF6ADA" w:rsidP="00EF6ADA">
      <w:pPr>
        <w:spacing w:after="200" w:line="276" w:lineRule="auto"/>
        <w:jc w:val="both"/>
        <w:rPr>
          <w:sz w:val="22"/>
        </w:rPr>
      </w:pPr>
      <w:r w:rsidRPr="00112611">
        <w:rPr>
          <w:sz w:val="22"/>
        </w:rPr>
        <w:t>This guideline is designed to address these issues, providing a framework to create and deliver effective remote training programs</w:t>
      </w:r>
      <w:r>
        <w:rPr>
          <w:sz w:val="22"/>
        </w:rPr>
        <w:t xml:space="preserve"> in VTS</w:t>
      </w:r>
      <w:r w:rsidRPr="00112611">
        <w:rPr>
          <w:sz w:val="22"/>
        </w:rPr>
        <w:t>.</w:t>
      </w:r>
    </w:p>
    <w:p w14:paraId="0A866496" w14:textId="6D58D559" w:rsidR="00BA1C02" w:rsidRPr="00BA1C02" w:rsidRDefault="00EF6ADA" w:rsidP="00CB1D11">
      <w:pPr>
        <w:pStyle w:val="Heading2"/>
        <w:suppressAutoHyphens/>
      </w:pPr>
      <w:bookmarkStart w:id="9" w:name="_Toc190343007"/>
      <w:r>
        <w:t>Purpose</w:t>
      </w:r>
      <w:bookmarkEnd w:id="9"/>
    </w:p>
    <w:p w14:paraId="60CD8DCE" w14:textId="77777777" w:rsidR="00A524B5" w:rsidRDefault="00A524B5" w:rsidP="00CB1D11">
      <w:pPr>
        <w:pStyle w:val="Heading2separationline"/>
        <w:suppressAutoHyphens/>
      </w:pPr>
    </w:p>
    <w:p w14:paraId="3ADDF99B" w14:textId="77777777" w:rsidR="00EF6ADA" w:rsidRDefault="00EF6ADA" w:rsidP="00EF6ADA">
      <w:pPr>
        <w:pStyle w:val="BodyText"/>
      </w:pPr>
      <w:r w:rsidRPr="00742D77">
        <w:t xml:space="preserve">The purpose of this document is to provide guidance to training organisations </w:t>
      </w:r>
      <w:r>
        <w:t xml:space="preserve">and </w:t>
      </w:r>
      <w:r w:rsidRPr="00742D77">
        <w:t>VTS providers when preparing and conducting remote training for VTS personnel</w:t>
      </w:r>
      <w:r>
        <w:t>.</w:t>
      </w:r>
    </w:p>
    <w:p w14:paraId="2FE25B82" w14:textId="5D8381C0" w:rsidR="00D87422" w:rsidRDefault="00EF6ADA" w:rsidP="00EF6ADA">
      <w:pPr>
        <w:pStyle w:val="BodyText"/>
      </w:pPr>
      <w:del w:id="10" w:author="Jillian Carson-Jackson" w:date="2025-03-19T14:33:00Z" w16du:dateUtc="2025-03-19T13:33:00Z">
        <w:r w:rsidRPr="00E92881" w:rsidDel="00BB697F">
          <w:delText xml:space="preserve">This Guideline is associated with </w:delText>
        </w:r>
        <w:r w:rsidRPr="00E92881" w:rsidDel="00BB697F">
          <w:rPr>
            <w:i/>
            <w:iCs/>
          </w:rPr>
          <w:delText>IALA Recommendation R0103 (V-103) Training and Certification of VTS Personnel</w:delText>
        </w:r>
        <w:r w:rsidDel="00BB697F">
          <w:rPr>
            <w:i/>
            <w:iCs/>
          </w:rPr>
          <w:delText>,</w:delText>
        </w:r>
        <w:r w:rsidRPr="00E92881" w:rsidDel="00BB697F">
          <w:delText xml:space="preserve"> a </w:delText>
        </w:r>
        <w:commentRangeStart w:id="11"/>
        <w:commentRangeStart w:id="12"/>
        <w:r w:rsidRPr="00E92881" w:rsidDel="00BB697F">
          <w:delText>normative</w:delText>
        </w:r>
        <w:commentRangeEnd w:id="11"/>
        <w:r w:rsidDel="00BB697F">
          <w:rPr>
            <w:rStyle w:val="CommentReference"/>
          </w:rPr>
          <w:commentReference w:id="11"/>
        </w:r>
        <w:commentRangeEnd w:id="12"/>
        <w:r w:rsidR="00D87422" w:rsidDel="00BB697F">
          <w:rPr>
            <w:rStyle w:val="CommentReference"/>
          </w:rPr>
          <w:commentReference w:id="12"/>
        </w:r>
        <w:r w:rsidRPr="00E92881" w:rsidDel="00BB697F">
          <w:delText xml:space="preserve"> provision of </w:delText>
        </w:r>
        <w:r w:rsidRPr="00E92881" w:rsidDel="00BB697F">
          <w:rPr>
            <w:i/>
            <w:iCs/>
          </w:rPr>
          <w:delText>IALA Standard 1050 Training and Certification</w:delText>
        </w:r>
        <w:r w:rsidDel="00BB697F">
          <w:rPr>
            <w:i/>
            <w:iCs/>
          </w:rPr>
          <w:delText>,</w:delText>
        </w:r>
        <w:r w:rsidRPr="00E92881" w:rsidDel="00BB697F">
          <w:delText xml:space="preserve"> and shall be observed if compliance with this Standard </w:delText>
        </w:r>
        <w:r w:rsidDel="00BB697F">
          <w:delText>i</w:delText>
        </w:r>
        <w:r w:rsidRPr="00E92881" w:rsidDel="00BB697F">
          <w:delText>s claimed. To demonstrate compliance with the Recommendation the practices described in the Guideline should be taken into account.</w:delText>
        </w:r>
      </w:del>
      <w:ins w:id="13" w:author="Jillian Carson-Jackson" w:date="2025-03-19T14:33:00Z">
        <w:r w:rsidR="00D87422" w:rsidRPr="00D87422">
          <w:t xml:space="preserve">This Guideline is associated with </w:t>
        </w:r>
        <w:r w:rsidR="00D87422" w:rsidRPr="00D87422">
          <w:rPr>
            <w:i/>
            <w:iCs/>
          </w:rPr>
          <w:t>IALA</w:t>
        </w:r>
        <w:r w:rsidR="00D87422" w:rsidRPr="00D87422">
          <w:t xml:space="preserve"> </w:t>
        </w:r>
        <w:r w:rsidR="00D87422" w:rsidRPr="00D87422">
          <w:rPr>
            <w:i/>
            <w:iCs/>
          </w:rPr>
          <w:t xml:space="preserve">Recommendation R0103 (V-103) Training and Certification of VTS Personnel, </w:t>
        </w:r>
        <w:r w:rsidR="00D87422" w:rsidRPr="00D87422">
          <w:t xml:space="preserve">a normative provision of IALA </w:t>
        </w:r>
        <w:r w:rsidR="00D87422" w:rsidRPr="00D87422">
          <w:rPr>
            <w:i/>
            <w:iCs/>
          </w:rPr>
          <w:t>Standard 1050 Training and Certification</w:t>
        </w:r>
        <w:r w:rsidR="00D87422" w:rsidRPr="00D87422">
          <w:t>. To demonstrate compliance with the recommendation the practices described in this guideline should be taken into account.</w:t>
        </w:r>
      </w:ins>
    </w:p>
    <w:p w14:paraId="6692506B" w14:textId="77777777" w:rsidR="00EF6ADA" w:rsidRDefault="00EF6ADA" w:rsidP="00EF6ADA">
      <w:pPr>
        <w:pStyle w:val="BodyText"/>
      </w:pPr>
    </w:p>
    <w:p w14:paraId="5B4C687E" w14:textId="77777777" w:rsidR="00EF6ADA" w:rsidRDefault="00EF6ADA" w:rsidP="00EF6ADA">
      <w:pPr>
        <w:pStyle w:val="Heading2"/>
        <w:tabs>
          <w:tab w:val="left" w:pos="0"/>
        </w:tabs>
        <w:jc w:val="both"/>
        <w:rPr>
          <w:lang w:eastAsia="zh-CN"/>
        </w:rPr>
      </w:pPr>
      <w:bookmarkStart w:id="14" w:name="_Toc190343008"/>
      <w:commentRangeStart w:id="15"/>
      <w:r>
        <w:rPr>
          <w:lang w:eastAsia="zh-CN"/>
        </w:rPr>
        <w:t>Objectives</w:t>
      </w:r>
      <w:commentRangeEnd w:id="15"/>
      <w:r>
        <w:rPr>
          <w:rStyle w:val="CommentReference"/>
          <w:b w:val="0"/>
          <w:bCs/>
          <w:caps w:val="0"/>
          <w:color w:val="auto"/>
        </w:rPr>
        <w:commentReference w:id="15"/>
      </w:r>
      <w:bookmarkEnd w:id="14"/>
    </w:p>
    <w:p w14:paraId="1D518351" w14:textId="77777777" w:rsidR="00EF6ADA" w:rsidRDefault="00EF6ADA" w:rsidP="00EF6ADA">
      <w:pPr>
        <w:pStyle w:val="Heading2separationline"/>
        <w:rPr>
          <w:lang w:eastAsia="zh-CN"/>
        </w:rPr>
      </w:pPr>
    </w:p>
    <w:p w14:paraId="5B277039" w14:textId="77777777" w:rsidR="00EF6ADA" w:rsidRPr="00ED7E29" w:rsidRDefault="00EF6ADA" w:rsidP="00EF6ADA">
      <w:pPr>
        <w:pStyle w:val="BodyText"/>
        <w:rPr>
          <w:lang w:eastAsia="zh-CN"/>
        </w:rPr>
      </w:pPr>
      <w:r>
        <w:rPr>
          <w:lang w:eastAsia="zh-CN"/>
        </w:rPr>
        <w:t>The objectives of this document include:</w:t>
      </w:r>
    </w:p>
    <w:p w14:paraId="13092495" w14:textId="77777777" w:rsidR="00EF6ADA"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rPr>
      </w:pPr>
      <w:r>
        <w:rPr>
          <w:snapToGrid w:val="0"/>
          <w:kern w:val="28"/>
          <w:sz w:val="20"/>
          <w:szCs w:val="20"/>
        </w:rPr>
        <w:t>Define the elements within remote training (tools that can be used, approaches to be taken)</w:t>
      </w:r>
    </w:p>
    <w:p w14:paraId="60CD34DB" w14:textId="77777777" w:rsidR="00EF6ADA"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rPr>
      </w:pPr>
      <w:r>
        <w:rPr>
          <w:snapToGrid w:val="0"/>
          <w:kern w:val="28"/>
          <w:sz w:val="20"/>
          <w:szCs w:val="20"/>
        </w:rPr>
        <w:t xml:space="preserve">Define considerations for remote training (hybrid/blended, theory, simulation, assessment and evaluation)  </w:t>
      </w:r>
    </w:p>
    <w:p w14:paraId="3B718F66" w14:textId="77777777" w:rsidR="00EF6ADA"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rPr>
      </w:pPr>
      <w:r>
        <w:rPr>
          <w:snapToGrid w:val="0"/>
          <w:kern w:val="28"/>
          <w:sz w:val="20"/>
          <w:szCs w:val="20"/>
        </w:rPr>
        <w:t xml:space="preserve">Develop guidance to </w:t>
      </w:r>
      <w:r>
        <w:rPr>
          <w:bCs/>
          <w:iCs/>
          <w:snapToGrid w:val="0"/>
          <w:sz w:val="20"/>
          <w:szCs w:val="20"/>
        </w:rPr>
        <w:t>assist</w:t>
      </w:r>
      <w:r w:rsidRPr="00BA5DA2">
        <w:rPr>
          <w:snapToGrid w:val="0"/>
          <w:kern w:val="28"/>
          <w:sz w:val="20"/>
          <w:szCs w:val="20"/>
        </w:rPr>
        <w:t xml:space="preserve"> VTS </w:t>
      </w:r>
      <w:r>
        <w:rPr>
          <w:snapToGrid w:val="0"/>
          <w:kern w:val="28"/>
          <w:sz w:val="20"/>
          <w:szCs w:val="20"/>
        </w:rPr>
        <w:t xml:space="preserve">training </w:t>
      </w:r>
      <w:r w:rsidRPr="00BA5DA2">
        <w:rPr>
          <w:snapToGrid w:val="0"/>
          <w:kern w:val="28"/>
          <w:sz w:val="20"/>
          <w:szCs w:val="20"/>
        </w:rPr>
        <w:t>organizations</w:t>
      </w:r>
      <w:r>
        <w:rPr>
          <w:snapToGrid w:val="0"/>
          <w:kern w:val="28"/>
          <w:sz w:val="20"/>
          <w:szCs w:val="20"/>
        </w:rPr>
        <w:t xml:space="preserve"> and VTS Providers in the implementation of VTS training using remote training methods</w:t>
      </w:r>
    </w:p>
    <w:p w14:paraId="0E970DBB" w14:textId="77777777" w:rsidR="00EF6ADA"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rPr>
      </w:pPr>
      <w:r>
        <w:rPr>
          <w:bCs/>
          <w:iCs/>
          <w:snapToGrid w:val="0"/>
          <w:sz w:val="20"/>
          <w:szCs w:val="20"/>
        </w:rPr>
        <w:t>Ensure VTS remote training remains relevant and effective, using up to date training methods and methodologies.</w:t>
      </w:r>
    </w:p>
    <w:p w14:paraId="53F671F5" w14:textId="77777777" w:rsidR="00EF6ADA" w:rsidRDefault="00EF6ADA" w:rsidP="00EF6ADA">
      <w:pPr>
        <w:pStyle w:val="ListParagraph"/>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Chars="0"/>
        <w:rPr>
          <w:snapToGrid w:val="0"/>
          <w:kern w:val="28"/>
          <w:sz w:val="20"/>
          <w:szCs w:val="20"/>
        </w:rPr>
      </w:pPr>
      <w:r>
        <w:rPr>
          <w:snapToGrid w:val="0"/>
          <w:kern w:val="28"/>
          <w:sz w:val="20"/>
          <w:szCs w:val="20"/>
        </w:rPr>
        <w:t xml:space="preserve">Establish links to existing IALA documentation </w:t>
      </w:r>
    </w:p>
    <w:p w14:paraId="585FF073" w14:textId="77777777" w:rsidR="00EF6ADA" w:rsidRDefault="00EF6ADA" w:rsidP="00EF6ADA">
      <w:pPr>
        <w:pStyle w:val="BodyText"/>
      </w:pPr>
    </w:p>
    <w:p w14:paraId="29E4FE44" w14:textId="77777777" w:rsidR="00EF6ADA" w:rsidRDefault="00EF6ADA" w:rsidP="00EF6ADA">
      <w:pPr>
        <w:pStyle w:val="BodyText"/>
      </w:pPr>
    </w:p>
    <w:p w14:paraId="4767DF90" w14:textId="77777777" w:rsidR="00EF6ADA" w:rsidRDefault="00EF6ADA" w:rsidP="00EF6ADA">
      <w:pPr>
        <w:pStyle w:val="Heading2"/>
        <w:numPr>
          <w:ilvl w:val="0"/>
          <w:numId w:val="48"/>
        </w:numPr>
        <w:tabs>
          <w:tab w:val="left" w:pos="0"/>
        </w:tabs>
        <w:ind w:left="851" w:hanging="851"/>
        <w:jc w:val="both"/>
        <w:rPr>
          <w:lang w:eastAsia="zh-CN"/>
        </w:rPr>
      </w:pPr>
      <w:bookmarkStart w:id="16" w:name="_Toc157685697"/>
      <w:bookmarkStart w:id="17" w:name="_Toc190343009"/>
      <w:r w:rsidRPr="00D12655">
        <w:rPr>
          <w:lang w:eastAsia="zh-CN"/>
        </w:rPr>
        <w:lastRenderedPageBreak/>
        <w:t>Terms and Definitions</w:t>
      </w:r>
      <w:bookmarkEnd w:id="16"/>
      <w:bookmarkEnd w:id="17"/>
    </w:p>
    <w:p w14:paraId="76F8683B" w14:textId="77777777" w:rsidR="00EF6ADA" w:rsidRDefault="00EF6ADA" w:rsidP="00EF6ADA">
      <w:pPr>
        <w:pStyle w:val="Heading2separationline"/>
        <w:rPr>
          <w:lang w:eastAsia="zh-CN"/>
        </w:rPr>
      </w:pPr>
    </w:p>
    <w:p w14:paraId="32C3A63B" w14:textId="77777777" w:rsidR="00EF6ADA" w:rsidRPr="00CD7887" w:rsidRDefault="00EF6ADA" w:rsidP="00EF6ADA">
      <w:pPr>
        <w:pStyle w:val="BodyText"/>
        <w:rPr>
          <w:lang w:eastAsia="zh-CN"/>
        </w:rPr>
      </w:pPr>
      <w:r>
        <w:rPr>
          <w:lang w:eastAsia="zh-CN"/>
        </w:rPr>
        <w:t xml:space="preserve">To support understanding of the concepts of remote training in VTS, the following definitions are used.  Both synchronous and asynchronous techniques can be suitable for remote training and learning.  </w:t>
      </w:r>
    </w:p>
    <w:p w14:paraId="16CCF695" w14:textId="77777777" w:rsidR="00EF6ADA" w:rsidRPr="00D12655" w:rsidRDefault="00EF6ADA" w:rsidP="00EF6ADA">
      <w:pPr>
        <w:pStyle w:val="Heading3"/>
        <w:numPr>
          <w:ilvl w:val="0"/>
          <w:numId w:val="49"/>
        </w:numPr>
        <w:tabs>
          <w:tab w:val="left" w:pos="0"/>
        </w:tabs>
        <w:ind w:left="992" w:hanging="992"/>
        <w:jc w:val="both"/>
      </w:pPr>
      <w:bookmarkStart w:id="18" w:name="_Toc190343010"/>
      <w:r>
        <w:t>Remote Training</w:t>
      </w:r>
      <w:bookmarkEnd w:id="18"/>
      <w:r>
        <w:t xml:space="preserve">  </w:t>
      </w:r>
    </w:p>
    <w:p w14:paraId="501C811A" w14:textId="7F34AF09" w:rsidR="00EF6ADA" w:rsidRDefault="00EF6ADA" w:rsidP="00EF6ADA">
      <w:pPr>
        <w:pStyle w:val="BodyText"/>
        <w:rPr>
          <w:lang w:eastAsia="zh-CN"/>
        </w:rPr>
      </w:pPr>
      <w:r>
        <w:rPr>
          <w:lang w:eastAsia="zh-CN"/>
        </w:rPr>
        <w:t xml:space="preserve">As defined in </w:t>
      </w:r>
      <w:commentRangeStart w:id="19"/>
      <w:commentRangeStart w:id="20"/>
      <w:r>
        <w:rPr>
          <w:lang w:eastAsia="zh-CN"/>
        </w:rPr>
        <w:t xml:space="preserve">G1014 – Accreditation of VTS Training Organizations and Approval to Deliver IALA VTS Model Courses, Remote Training </w:t>
      </w:r>
      <w:commentRangeEnd w:id="19"/>
      <w:r>
        <w:rPr>
          <w:rStyle w:val="CommentReference"/>
        </w:rPr>
        <w:commentReference w:id="19"/>
      </w:r>
      <w:commentRangeEnd w:id="20"/>
      <w:r w:rsidR="004A2455">
        <w:rPr>
          <w:rStyle w:val="CommentReference"/>
        </w:rPr>
        <w:commentReference w:id="20"/>
      </w:r>
      <w:r w:rsidRPr="0070220B">
        <w:rPr>
          <w:lang w:eastAsia="zh-CN"/>
        </w:rPr>
        <w:t xml:space="preserve"> </w:t>
      </w:r>
      <w:r w:rsidRPr="00100701">
        <w:rPr>
          <w:lang w:eastAsia="zh-CN"/>
        </w:rPr>
        <w:t>is any training interaction where the instructor and student are not in the same physical location, using online or offline methods and tools to achieve learning objectives. It can be delivered synchronously or asynchronously and may take the form of fully remote or hybrid training.</w:t>
      </w:r>
    </w:p>
    <w:p w14:paraId="53444A0B" w14:textId="5BD2E2C6" w:rsidR="00EF6ADA" w:rsidRPr="00D12655" w:rsidRDefault="00EF6ADA" w:rsidP="00EF6ADA">
      <w:pPr>
        <w:pStyle w:val="Heading3"/>
        <w:numPr>
          <w:ilvl w:val="0"/>
          <w:numId w:val="49"/>
        </w:numPr>
        <w:tabs>
          <w:tab w:val="left" w:pos="0"/>
        </w:tabs>
        <w:ind w:left="992" w:hanging="992"/>
        <w:jc w:val="both"/>
      </w:pPr>
      <w:bookmarkStart w:id="21" w:name="_Toc157685699"/>
      <w:bookmarkStart w:id="22" w:name="_Toc190343011"/>
      <w:r>
        <w:t xml:space="preserve">Synchronous </w:t>
      </w:r>
      <w:bookmarkEnd w:id="21"/>
      <w:r>
        <w:t>Training</w:t>
      </w:r>
      <w:bookmarkEnd w:id="22"/>
      <w:r>
        <w:t xml:space="preserve"> </w:t>
      </w:r>
    </w:p>
    <w:p w14:paraId="7DD95FA9" w14:textId="77777777" w:rsidR="00EF6ADA" w:rsidRDefault="00EF6ADA" w:rsidP="00EF6ADA">
      <w:pPr>
        <w:pStyle w:val="BodyText"/>
        <w:rPr>
          <w:lang w:eastAsia="zh-CN"/>
        </w:rPr>
      </w:pPr>
      <w:r>
        <w:rPr>
          <w:lang w:eastAsia="zh-CN"/>
        </w:rPr>
        <w:t xml:space="preserve">Synchronous means ‘at the same time’.  </w:t>
      </w:r>
      <w:r w:rsidRPr="00196C5D">
        <w:rPr>
          <w:lang w:eastAsia="zh-CN"/>
        </w:rPr>
        <w:t>Synchronous learning refers to</w:t>
      </w:r>
      <w:r>
        <w:rPr>
          <w:lang w:eastAsia="zh-CN"/>
        </w:rPr>
        <w:t xml:space="preserve"> a situation where</w:t>
      </w:r>
      <w:r w:rsidRPr="00196C5D">
        <w:rPr>
          <w:lang w:eastAsia="zh-CN"/>
        </w:rPr>
        <w:t xml:space="preserve"> instructors and students gathering at the same time and (virtual or physical) place and interacting in “real-time</w:t>
      </w:r>
      <w:r>
        <w:rPr>
          <w:lang w:eastAsia="zh-CN"/>
        </w:rPr>
        <w:t xml:space="preserve">”.  For remote synchronous learning the training relies on technology to support real-time interaction.  </w:t>
      </w:r>
    </w:p>
    <w:p w14:paraId="1737C42B" w14:textId="77777777" w:rsidR="00EF6ADA" w:rsidRDefault="00EF6ADA" w:rsidP="00EF6ADA">
      <w:pPr>
        <w:pStyle w:val="BodyText"/>
        <w:rPr>
          <w:lang w:eastAsia="zh-CN"/>
        </w:rPr>
      </w:pPr>
    </w:p>
    <w:p w14:paraId="516D5D24" w14:textId="77777777" w:rsidR="00EF6ADA" w:rsidRPr="000C5A7A" w:rsidRDefault="00EF6ADA" w:rsidP="00EF6ADA">
      <w:pPr>
        <w:pStyle w:val="Heading3"/>
        <w:numPr>
          <w:ilvl w:val="0"/>
          <w:numId w:val="49"/>
        </w:numPr>
        <w:tabs>
          <w:tab w:val="left" w:pos="0"/>
        </w:tabs>
        <w:ind w:left="992" w:hanging="992"/>
        <w:jc w:val="both"/>
      </w:pPr>
      <w:bookmarkStart w:id="23" w:name="_Toc190343012"/>
      <w:r>
        <w:t>Asynchronous</w:t>
      </w:r>
      <w:r w:rsidRPr="00D12655">
        <w:t xml:space="preserve"> </w:t>
      </w:r>
      <w:r>
        <w:t>Training</w:t>
      </w:r>
      <w:bookmarkEnd w:id="23"/>
      <w:r>
        <w:t xml:space="preserve"> </w:t>
      </w:r>
    </w:p>
    <w:p w14:paraId="6B9B1EC5" w14:textId="77777777" w:rsidR="00EF6ADA" w:rsidRDefault="00EF6ADA" w:rsidP="00EF6ADA">
      <w:pPr>
        <w:pStyle w:val="BodyText"/>
        <w:tabs>
          <w:tab w:val="left" w:pos="0"/>
        </w:tabs>
        <w:rPr>
          <w:lang w:eastAsia="zh-CN"/>
        </w:rPr>
      </w:pPr>
      <w:r w:rsidRPr="000C5A7A">
        <w:rPr>
          <w:lang w:eastAsia="zh-CN"/>
        </w:rPr>
        <w:t>Asynchronous</w:t>
      </w:r>
      <w:r>
        <w:rPr>
          <w:lang w:eastAsia="zh-CN"/>
        </w:rPr>
        <w:t xml:space="preserve"> means ‘not existing or occurring at the same time’.  Asynchronous learning refers to a situation where </w:t>
      </w:r>
      <w:r w:rsidRPr="00196C5D">
        <w:rPr>
          <w:lang w:eastAsia="zh-CN"/>
        </w:rPr>
        <w:t>students accessing materials at their own pace and interacting with each other over longer periods.</w:t>
      </w:r>
    </w:p>
    <w:p w14:paraId="38F84C99" w14:textId="77777777" w:rsidR="00EF6ADA" w:rsidRPr="000C5A7A" w:rsidRDefault="00EF6ADA" w:rsidP="00EF6ADA">
      <w:pPr>
        <w:pStyle w:val="Heading3"/>
        <w:numPr>
          <w:ilvl w:val="0"/>
          <w:numId w:val="49"/>
        </w:numPr>
        <w:tabs>
          <w:tab w:val="left" w:pos="0"/>
        </w:tabs>
        <w:ind w:left="992" w:hanging="992"/>
        <w:jc w:val="both"/>
      </w:pPr>
      <w:bookmarkStart w:id="24" w:name="_Toc190343013"/>
      <w:r>
        <w:t>Virtual Instructor Led Training (VILT)</w:t>
      </w:r>
      <w:bookmarkEnd w:id="24"/>
      <w:r>
        <w:t xml:space="preserve"> </w:t>
      </w:r>
    </w:p>
    <w:p w14:paraId="289F6C1D" w14:textId="77777777" w:rsidR="00EF6ADA" w:rsidRDefault="00EF6ADA" w:rsidP="00EF6ADA">
      <w:pPr>
        <w:pStyle w:val="BodyText"/>
        <w:tabs>
          <w:tab w:val="left" w:pos="0"/>
        </w:tabs>
        <w:rPr>
          <w:ins w:id="25" w:author="Jillian Carson-Jackson" w:date="2025-03-19T14:40:00Z" w16du:dateUtc="2025-03-19T13:40:00Z"/>
          <w:lang w:eastAsia="zh-CN"/>
        </w:rPr>
      </w:pPr>
      <w:r>
        <w:rPr>
          <w:lang w:eastAsia="zh-CN"/>
        </w:rPr>
        <w:t>VILT is training that is delivered in a virtual environment, when the instructor and learner are in separate locations.  VILT environments are designed to simulate the traditional classroom or learning experience</w:t>
      </w:r>
      <w:r w:rsidRPr="00196C5D">
        <w:rPr>
          <w:lang w:eastAsia="zh-CN"/>
        </w:rPr>
        <w:t>.</w:t>
      </w:r>
    </w:p>
    <w:p w14:paraId="70B3370C" w14:textId="77777777" w:rsidR="00614A46" w:rsidRDefault="00614A46" w:rsidP="00EF6ADA">
      <w:pPr>
        <w:pStyle w:val="BodyText"/>
        <w:tabs>
          <w:tab w:val="left" w:pos="0"/>
        </w:tabs>
        <w:rPr>
          <w:ins w:id="26" w:author="Jillian Carson-Jackson" w:date="2025-03-19T14:40:00Z" w16du:dateUtc="2025-03-19T13:40:00Z"/>
          <w:lang w:eastAsia="zh-CN"/>
        </w:rPr>
      </w:pPr>
    </w:p>
    <w:p w14:paraId="0D8A53D8" w14:textId="52E3C4E8" w:rsidR="00614A46" w:rsidRDefault="00614A46" w:rsidP="00EF6ADA">
      <w:pPr>
        <w:pStyle w:val="BodyText"/>
        <w:tabs>
          <w:tab w:val="left" w:pos="0"/>
        </w:tabs>
        <w:rPr>
          <w:lang w:eastAsia="zh-CN"/>
        </w:rPr>
      </w:pPr>
      <w:commentRangeStart w:id="27"/>
      <w:ins w:id="28" w:author="Jillian Carson-Jackson" w:date="2025-03-19T14:40:00Z">
        <w:r w:rsidRPr="00614A46">
          <w:rPr>
            <w:b/>
            <w:bCs/>
            <w:lang w:eastAsia="zh-CN"/>
          </w:rPr>
          <w:t>Blended training</w:t>
        </w:r>
      </w:ins>
      <w:commentRangeEnd w:id="27"/>
      <w:ins w:id="29" w:author="Jillian Carson-Jackson" w:date="2025-03-19T14:41:00Z" w16du:dateUtc="2025-03-19T13:41:00Z">
        <w:r w:rsidR="000E7348">
          <w:rPr>
            <w:rStyle w:val="CommentReference"/>
          </w:rPr>
          <w:commentReference w:id="27"/>
        </w:r>
      </w:ins>
      <w:ins w:id="30" w:author="Jillian Carson-Jackson" w:date="2025-03-19T14:40:00Z">
        <w:r w:rsidRPr="00614A46">
          <w:rPr>
            <w:lang w:eastAsia="zh-CN"/>
          </w:rPr>
          <w:t>, also known as blended learning, combines traditional face-to-face instruction with online learning. This approach leverages the strengths of both methods to create a more flexible and effective learning experience</w:t>
        </w:r>
      </w:ins>
    </w:p>
    <w:p w14:paraId="070368E9" w14:textId="1A83B87D" w:rsidR="00EF6ADA" w:rsidRPr="00993BDA" w:rsidDel="008B4C92" w:rsidRDefault="00EF6ADA" w:rsidP="00EF6ADA">
      <w:pPr>
        <w:pStyle w:val="BodyText"/>
        <w:rPr>
          <w:del w:id="31" w:author="Jillian Carson-Jackson" w:date="2025-03-19T14:37:00Z" w16du:dateUtc="2025-03-19T13:37:00Z"/>
          <w:lang w:eastAsia="zh-CN"/>
        </w:rPr>
      </w:pPr>
      <w:del w:id="32" w:author="Jillian Carson-Jackson" w:date="2025-03-19T14:37:00Z" w16du:dateUtc="2025-03-19T13:37:00Z">
        <w:r w:rsidRPr="00993BDA" w:rsidDel="008B4C92">
          <w:rPr>
            <w:highlight w:val="yellow"/>
            <w:lang w:eastAsia="zh-CN"/>
          </w:rPr>
          <w:delText xml:space="preserve">[Other terms?  </w:delText>
        </w:r>
      </w:del>
    </w:p>
    <w:p w14:paraId="015C88ED" w14:textId="77777777" w:rsidR="00590908" w:rsidRDefault="00590908" w:rsidP="00590908">
      <w:pPr>
        <w:pStyle w:val="Heading1"/>
        <w:rPr>
          <w:lang w:eastAsia="zh-CN"/>
        </w:rPr>
      </w:pPr>
      <w:bookmarkStart w:id="33" w:name="_Toc190343014"/>
      <w:r w:rsidRPr="00590908">
        <w:t>Benefits</w:t>
      </w:r>
      <w:r>
        <w:rPr>
          <w:lang w:eastAsia="zh-CN"/>
        </w:rPr>
        <w:t xml:space="preserve"> and Challenges</w:t>
      </w:r>
      <w:bookmarkEnd w:id="33"/>
    </w:p>
    <w:p w14:paraId="55FDA0D9" w14:textId="77777777" w:rsidR="00590908" w:rsidRDefault="00590908" w:rsidP="00590908">
      <w:pPr>
        <w:pStyle w:val="Heading1separatationline"/>
        <w:rPr>
          <w:lang w:eastAsia="zh-CN"/>
        </w:rPr>
      </w:pPr>
    </w:p>
    <w:p w14:paraId="7E1079E0" w14:textId="77777777" w:rsidR="00590908" w:rsidRDefault="00590908" w:rsidP="00590908">
      <w:pPr>
        <w:pStyle w:val="BodyText"/>
        <w:rPr>
          <w:lang w:eastAsia="zh-CN"/>
        </w:rPr>
      </w:pPr>
      <w:r w:rsidRPr="0050672F">
        <w:rPr>
          <w:highlight w:val="yellow"/>
          <w:lang w:eastAsia="zh-CN"/>
        </w:rPr>
        <w:t>[text</w:t>
      </w:r>
      <w:r>
        <w:rPr>
          <w:lang w:eastAsia="zh-CN"/>
        </w:rPr>
        <w:t>]</w:t>
      </w:r>
    </w:p>
    <w:p w14:paraId="4E4E65DA" w14:textId="7A1E80E1" w:rsidR="00D41D82" w:rsidRPr="00F55AD7" w:rsidRDefault="00D41D82" w:rsidP="00D41D82">
      <w:pPr>
        <w:pStyle w:val="Tablecaption"/>
        <w:suppressAutoHyphens/>
      </w:pPr>
      <w:bookmarkStart w:id="34" w:name="_Toc190343045"/>
      <w:r>
        <w:rPr>
          <w:lang w:eastAsia="zh-CN"/>
        </w:rPr>
        <w:t>Benefits and challenges of remote training [</w:t>
      </w:r>
      <w:commentRangeStart w:id="35"/>
      <w:commentRangeStart w:id="36"/>
      <w:r>
        <w:rPr>
          <w:lang w:eastAsia="zh-CN"/>
        </w:rPr>
        <w:t xml:space="preserve">could add in </w:t>
      </w:r>
      <w:commentRangeEnd w:id="35"/>
      <w:r>
        <w:rPr>
          <w:rStyle w:val="CommentReference"/>
          <w:bCs w:val="0"/>
          <w:i w:val="0"/>
          <w:color w:val="auto"/>
        </w:rPr>
        <w:commentReference w:id="35"/>
      </w:r>
      <w:commentRangeEnd w:id="36"/>
      <w:r w:rsidR="005B5D00">
        <w:rPr>
          <w:rStyle w:val="CommentReference"/>
          <w:bCs w:val="0"/>
          <w:i w:val="0"/>
          <w:color w:val="auto"/>
        </w:rPr>
        <w:commentReference w:id="36"/>
      </w:r>
      <w:r>
        <w:rPr>
          <w:lang w:eastAsia="zh-CN"/>
        </w:rPr>
        <w:t>‘</w:t>
      </w:r>
      <w:r w:rsidRPr="00590908">
        <w:rPr>
          <w:highlight w:val="yellow"/>
          <w:lang w:eastAsia="zh-CN"/>
        </w:rPr>
        <w:t>techniques to address</w:t>
      </w:r>
      <w:r>
        <w:t xml:space="preserve"> ?</w:t>
      </w:r>
      <w:bookmarkEnd w:id="34"/>
    </w:p>
    <w:p w14:paraId="0DABF8E5" w14:textId="77777777" w:rsidR="00D41D82" w:rsidRPr="00D41D82" w:rsidRDefault="00D41D82" w:rsidP="00D41D82">
      <w:pPr>
        <w:pStyle w:val="BodyText"/>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3600"/>
        <w:gridCol w:w="3474"/>
      </w:tblGrid>
      <w:tr w:rsidR="00590908" w14:paraId="546BD7E3" w14:textId="77777777" w:rsidTr="00590908">
        <w:trPr>
          <w:tblHeader/>
        </w:trPr>
        <w:tc>
          <w:tcPr>
            <w:tcW w:w="2538" w:type="dxa"/>
            <w:shd w:val="clear" w:color="auto" w:fill="C1E4F5"/>
          </w:tcPr>
          <w:p w14:paraId="4CBE5135" w14:textId="6302DD55" w:rsidR="00590908" w:rsidRDefault="00590908" w:rsidP="00853A85">
            <w:pPr>
              <w:pStyle w:val="BodyText"/>
              <w:rPr>
                <w:lang w:eastAsia="zh-CN"/>
              </w:rPr>
            </w:pPr>
            <w:r>
              <w:rPr>
                <w:lang w:eastAsia="zh-CN"/>
              </w:rPr>
              <w:t>Element/category</w:t>
            </w:r>
            <w:del w:id="37" w:author="Jillian Carson-Jackson" w:date="2025-03-19T14:50:00Z" w16du:dateUtc="2025-03-19T13:50:00Z">
              <w:r w:rsidDel="00E46F7C">
                <w:rPr>
                  <w:lang w:eastAsia="zh-CN"/>
                </w:rPr>
                <w:delText>?</w:delText>
              </w:r>
            </w:del>
            <w:r>
              <w:rPr>
                <w:lang w:eastAsia="zh-CN"/>
              </w:rPr>
              <w:t xml:space="preserve"> </w:t>
            </w:r>
          </w:p>
        </w:tc>
        <w:tc>
          <w:tcPr>
            <w:tcW w:w="3600" w:type="dxa"/>
            <w:shd w:val="clear" w:color="auto" w:fill="C1E4F5"/>
          </w:tcPr>
          <w:p w14:paraId="3C3E3120" w14:textId="77777777" w:rsidR="00590908" w:rsidRDefault="00590908" w:rsidP="00853A85">
            <w:pPr>
              <w:pStyle w:val="BodyText"/>
              <w:rPr>
                <w:lang w:eastAsia="zh-CN"/>
              </w:rPr>
            </w:pPr>
            <w:r>
              <w:rPr>
                <w:lang w:eastAsia="zh-CN"/>
              </w:rPr>
              <w:t>Benefits</w:t>
            </w:r>
          </w:p>
        </w:tc>
        <w:tc>
          <w:tcPr>
            <w:tcW w:w="3474" w:type="dxa"/>
            <w:shd w:val="clear" w:color="auto" w:fill="C1E4F5"/>
          </w:tcPr>
          <w:p w14:paraId="38EF6E6B" w14:textId="77777777" w:rsidR="00590908" w:rsidRDefault="00590908" w:rsidP="00853A85">
            <w:pPr>
              <w:pStyle w:val="BodyText"/>
              <w:rPr>
                <w:lang w:eastAsia="zh-CN"/>
              </w:rPr>
            </w:pPr>
            <w:r>
              <w:rPr>
                <w:lang w:eastAsia="zh-CN"/>
              </w:rPr>
              <w:t>Challenges</w:t>
            </w:r>
          </w:p>
        </w:tc>
      </w:tr>
      <w:tr w:rsidR="00590908" w14:paraId="1DA85D87" w14:textId="77777777" w:rsidTr="00853A85">
        <w:tc>
          <w:tcPr>
            <w:tcW w:w="2538" w:type="dxa"/>
            <w:shd w:val="clear" w:color="auto" w:fill="auto"/>
          </w:tcPr>
          <w:p w14:paraId="4845F136" w14:textId="3793DA9D" w:rsidR="00590908" w:rsidRPr="00575922" w:rsidRDefault="00590908" w:rsidP="00853A85">
            <w:pPr>
              <w:pStyle w:val="BodyText"/>
              <w:rPr>
                <w:lang w:eastAsia="zh-CN"/>
              </w:rPr>
            </w:pPr>
            <w:r w:rsidRPr="00575922">
              <w:rPr>
                <w:lang w:eastAsia="zh-CN"/>
              </w:rPr>
              <w:t xml:space="preserve">Geographical </w:t>
            </w:r>
            <w:r>
              <w:rPr>
                <w:lang w:eastAsia="zh-CN"/>
              </w:rPr>
              <w:t>Aspe</w:t>
            </w:r>
            <w:ins w:id="38" w:author="Jillian Carson-Jackson" w:date="2025-03-19T14:38:00Z" w16du:dateUtc="2025-03-19T13:38:00Z">
              <w:r w:rsidR="00F30A24">
                <w:rPr>
                  <w:lang w:eastAsia="zh-CN"/>
                </w:rPr>
                <w:t>c</w:t>
              </w:r>
            </w:ins>
            <w:r>
              <w:rPr>
                <w:lang w:eastAsia="zh-CN"/>
              </w:rPr>
              <w:t>ts</w:t>
            </w:r>
          </w:p>
          <w:p w14:paraId="3E4384FA" w14:textId="77777777" w:rsidR="00590908" w:rsidRDefault="00590908" w:rsidP="00853A85">
            <w:pPr>
              <w:pStyle w:val="BodyText"/>
              <w:rPr>
                <w:lang w:eastAsia="zh-CN"/>
              </w:rPr>
            </w:pPr>
          </w:p>
        </w:tc>
        <w:tc>
          <w:tcPr>
            <w:tcW w:w="3600" w:type="dxa"/>
            <w:shd w:val="clear" w:color="auto" w:fill="auto"/>
          </w:tcPr>
          <w:p w14:paraId="3F5134ED" w14:textId="77777777" w:rsidR="00590908" w:rsidRDefault="00590908" w:rsidP="00853A85">
            <w:pPr>
              <w:pStyle w:val="BodyText"/>
              <w:rPr>
                <w:lang w:eastAsia="zh-CN"/>
              </w:rPr>
            </w:pPr>
            <w:r>
              <w:rPr>
                <w:lang w:eastAsia="zh-CN"/>
              </w:rPr>
              <w:t xml:space="preserve">Trainees in different locations / unable to attend a training site. </w:t>
            </w:r>
          </w:p>
        </w:tc>
        <w:tc>
          <w:tcPr>
            <w:tcW w:w="3474" w:type="dxa"/>
            <w:shd w:val="clear" w:color="auto" w:fill="auto"/>
          </w:tcPr>
          <w:p w14:paraId="2968343A" w14:textId="77777777" w:rsidR="00590908" w:rsidRDefault="00590908" w:rsidP="00853A85">
            <w:pPr>
              <w:pStyle w:val="BodyText"/>
              <w:rPr>
                <w:lang w:eastAsia="zh-CN"/>
              </w:rPr>
            </w:pPr>
            <w:r>
              <w:rPr>
                <w:lang w:eastAsia="zh-CN"/>
              </w:rPr>
              <w:t>Locations may be on different time zones / fatigue issues in attending synchronous in different time zones</w:t>
            </w:r>
          </w:p>
        </w:tc>
      </w:tr>
      <w:tr w:rsidR="00590908" w14:paraId="43536C50" w14:textId="77777777" w:rsidTr="00853A85">
        <w:tc>
          <w:tcPr>
            <w:tcW w:w="2538" w:type="dxa"/>
            <w:shd w:val="clear" w:color="auto" w:fill="auto"/>
          </w:tcPr>
          <w:p w14:paraId="5F18D052" w14:textId="77777777" w:rsidR="00590908" w:rsidRDefault="00590908" w:rsidP="00853A85">
            <w:pPr>
              <w:pStyle w:val="BodyText"/>
              <w:rPr>
                <w:lang w:eastAsia="zh-CN"/>
              </w:rPr>
            </w:pPr>
            <w:r>
              <w:rPr>
                <w:lang w:eastAsia="zh-CN"/>
              </w:rPr>
              <w:t xml:space="preserve">Time  </w:t>
            </w:r>
          </w:p>
        </w:tc>
        <w:tc>
          <w:tcPr>
            <w:tcW w:w="3600" w:type="dxa"/>
            <w:shd w:val="clear" w:color="auto" w:fill="auto"/>
          </w:tcPr>
          <w:p w14:paraId="55FCB02E" w14:textId="77777777" w:rsidR="00590908" w:rsidRDefault="00590908" w:rsidP="00853A85">
            <w:pPr>
              <w:pStyle w:val="BodyText"/>
              <w:rPr>
                <w:lang w:eastAsia="zh-CN"/>
              </w:rPr>
            </w:pPr>
            <w:r>
              <w:rPr>
                <w:lang w:eastAsia="zh-CN"/>
              </w:rPr>
              <w:t xml:space="preserve">Provides alternative approach when trainees unable to rearrange schedules – asynchronous may support learning.  </w:t>
            </w:r>
          </w:p>
        </w:tc>
        <w:tc>
          <w:tcPr>
            <w:tcW w:w="3474" w:type="dxa"/>
            <w:shd w:val="clear" w:color="auto" w:fill="auto"/>
          </w:tcPr>
          <w:p w14:paraId="59FFBF1C" w14:textId="77777777" w:rsidR="00590908" w:rsidRDefault="00590908" w:rsidP="00853A85">
            <w:pPr>
              <w:pStyle w:val="BodyText"/>
              <w:rPr>
                <w:lang w:eastAsia="zh-CN"/>
              </w:rPr>
            </w:pPr>
            <w:r>
              <w:rPr>
                <w:lang w:eastAsia="zh-CN"/>
              </w:rPr>
              <w:t xml:space="preserve">While providing opportunity to learn in a self-directed manner, asynchronous element may not support all learning styles.  </w:t>
            </w:r>
          </w:p>
        </w:tc>
      </w:tr>
      <w:tr w:rsidR="00590908" w14:paraId="6460BBBB" w14:textId="77777777" w:rsidTr="00853A85">
        <w:tc>
          <w:tcPr>
            <w:tcW w:w="2538" w:type="dxa"/>
            <w:shd w:val="clear" w:color="auto" w:fill="auto"/>
          </w:tcPr>
          <w:p w14:paraId="726F1C6A" w14:textId="77777777" w:rsidR="00590908" w:rsidRDefault="00590908" w:rsidP="00853A85">
            <w:pPr>
              <w:pStyle w:val="BodyText"/>
              <w:rPr>
                <w:lang w:eastAsia="zh-CN"/>
              </w:rPr>
            </w:pPr>
            <w:r>
              <w:rPr>
                <w:lang w:eastAsia="zh-CN"/>
              </w:rPr>
              <w:t xml:space="preserve">Cost </w:t>
            </w:r>
          </w:p>
        </w:tc>
        <w:tc>
          <w:tcPr>
            <w:tcW w:w="3600" w:type="dxa"/>
            <w:shd w:val="clear" w:color="auto" w:fill="auto"/>
          </w:tcPr>
          <w:p w14:paraId="2BA2092B" w14:textId="77777777" w:rsidR="00590908" w:rsidRDefault="00590908" w:rsidP="00853A85">
            <w:pPr>
              <w:pStyle w:val="BodyText"/>
              <w:rPr>
                <w:lang w:eastAsia="zh-CN"/>
              </w:rPr>
            </w:pPr>
            <w:r>
              <w:rPr>
                <w:lang w:eastAsia="zh-CN"/>
              </w:rPr>
              <w:t xml:space="preserve">Reduced costs for travel, accommodation, training venue costs, etc. </w:t>
            </w:r>
          </w:p>
        </w:tc>
        <w:tc>
          <w:tcPr>
            <w:tcW w:w="3474" w:type="dxa"/>
            <w:shd w:val="clear" w:color="auto" w:fill="auto"/>
          </w:tcPr>
          <w:p w14:paraId="02467770" w14:textId="77777777" w:rsidR="00590908" w:rsidRDefault="00590908" w:rsidP="00853A85">
            <w:pPr>
              <w:pStyle w:val="BodyText"/>
              <w:rPr>
                <w:lang w:eastAsia="zh-CN"/>
              </w:rPr>
            </w:pPr>
            <w:r>
              <w:rPr>
                <w:lang w:eastAsia="zh-CN"/>
              </w:rPr>
              <w:t xml:space="preserve">Costs related to provision of student’s own technology, internet connections and access to other tools such as printers may arise. </w:t>
            </w:r>
          </w:p>
        </w:tc>
      </w:tr>
      <w:tr w:rsidR="00590908" w14:paraId="3A02EBCD" w14:textId="77777777" w:rsidTr="00853A85">
        <w:tc>
          <w:tcPr>
            <w:tcW w:w="2538" w:type="dxa"/>
            <w:shd w:val="clear" w:color="auto" w:fill="auto"/>
          </w:tcPr>
          <w:p w14:paraId="6E0EF00A" w14:textId="77777777" w:rsidR="00590908" w:rsidRDefault="00590908" w:rsidP="00853A85">
            <w:pPr>
              <w:pStyle w:val="BodyText"/>
              <w:rPr>
                <w:lang w:eastAsia="zh-CN"/>
              </w:rPr>
            </w:pPr>
            <w:r>
              <w:rPr>
                <w:lang w:eastAsia="zh-CN"/>
              </w:rPr>
              <w:t xml:space="preserve">Training resource sharing </w:t>
            </w:r>
          </w:p>
        </w:tc>
        <w:tc>
          <w:tcPr>
            <w:tcW w:w="3600" w:type="dxa"/>
            <w:shd w:val="clear" w:color="auto" w:fill="auto"/>
          </w:tcPr>
          <w:p w14:paraId="4E1BB12F" w14:textId="77777777" w:rsidR="00590908" w:rsidRDefault="00590908" w:rsidP="00853A85">
            <w:pPr>
              <w:pStyle w:val="BodyText"/>
              <w:rPr>
                <w:lang w:eastAsia="zh-CN"/>
              </w:rPr>
            </w:pPr>
            <w:r>
              <w:rPr>
                <w:lang w:eastAsia="zh-CN"/>
              </w:rPr>
              <w:t xml:space="preserve">Ability to use the technology in an effective manner, with sharing of training materials and resources. </w:t>
            </w:r>
          </w:p>
        </w:tc>
        <w:tc>
          <w:tcPr>
            <w:tcW w:w="3474" w:type="dxa"/>
            <w:shd w:val="clear" w:color="auto" w:fill="auto"/>
          </w:tcPr>
          <w:p w14:paraId="1769342A" w14:textId="77777777" w:rsidR="00590908" w:rsidRDefault="00590908" w:rsidP="00853A85">
            <w:pPr>
              <w:pStyle w:val="BodyText"/>
              <w:rPr>
                <w:lang w:eastAsia="zh-CN"/>
              </w:rPr>
            </w:pPr>
            <w:r>
              <w:rPr>
                <w:lang w:eastAsia="zh-CN"/>
              </w:rPr>
              <w:t>Asynchronous approaches may increase time to respond when questions on resources arise</w:t>
            </w:r>
          </w:p>
        </w:tc>
      </w:tr>
      <w:tr w:rsidR="00590908" w14:paraId="1D6ED9E8" w14:textId="77777777" w:rsidTr="00853A85">
        <w:tc>
          <w:tcPr>
            <w:tcW w:w="2538" w:type="dxa"/>
            <w:shd w:val="clear" w:color="auto" w:fill="auto"/>
          </w:tcPr>
          <w:p w14:paraId="1D1CE853" w14:textId="77777777" w:rsidR="00590908" w:rsidRDefault="00590908" w:rsidP="00853A85">
            <w:pPr>
              <w:pStyle w:val="BodyText"/>
              <w:rPr>
                <w:lang w:eastAsia="zh-CN"/>
              </w:rPr>
            </w:pPr>
            <w:r>
              <w:rPr>
                <w:lang w:eastAsia="zh-CN"/>
              </w:rPr>
              <w:lastRenderedPageBreak/>
              <w:t xml:space="preserve">Special Circumstances </w:t>
            </w:r>
          </w:p>
        </w:tc>
        <w:tc>
          <w:tcPr>
            <w:tcW w:w="3600" w:type="dxa"/>
            <w:shd w:val="clear" w:color="auto" w:fill="auto"/>
          </w:tcPr>
          <w:p w14:paraId="79096B40" w14:textId="77777777" w:rsidR="00590908" w:rsidRDefault="00590908" w:rsidP="00853A85">
            <w:pPr>
              <w:pStyle w:val="BodyText"/>
              <w:rPr>
                <w:lang w:eastAsia="zh-CN"/>
              </w:rPr>
            </w:pPr>
            <w:r>
              <w:rPr>
                <w:lang w:eastAsia="zh-CN"/>
              </w:rPr>
              <w:t xml:space="preserve">Provides opportunity for continuity of training in special circumstances, such as limitations on travel or gatherings in the same physical space. </w:t>
            </w:r>
          </w:p>
        </w:tc>
        <w:tc>
          <w:tcPr>
            <w:tcW w:w="3474" w:type="dxa"/>
            <w:shd w:val="clear" w:color="auto" w:fill="auto"/>
          </w:tcPr>
          <w:p w14:paraId="796471CE" w14:textId="77777777" w:rsidR="00590908" w:rsidRDefault="00590908" w:rsidP="00853A85">
            <w:pPr>
              <w:pStyle w:val="BodyText"/>
              <w:rPr>
                <w:lang w:eastAsia="zh-CN"/>
              </w:rPr>
            </w:pPr>
          </w:p>
        </w:tc>
      </w:tr>
      <w:tr w:rsidR="00590908" w14:paraId="7E5BC1C4" w14:textId="77777777" w:rsidTr="00853A85">
        <w:tc>
          <w:tcPr>
            <w:tcW w:w="2538" w:type="dxa"/>
            <w:shd w:val="clear" w:color="auto" w:fill="auto"/>
          </w:tcPr>
          <w:p w14:paraId="40AA6CAD" w14:textId="51CC9DF6" w:rsidR="00590908" w:rsidRDefault="00590908" w:rsidP="00853A85">
            <w:pPr>
              <w:pStyle w:val="BodyText"/>
              <w:rPr>
                <w:lang w:eastAsia="zh-CN"/>
              </w:rPr>
            </w:pPr>
            <w:r>
              <w:rPr>
                <w:lang w:eastAsia="zh-CN"/>
              </w:rPr>
              <w:t>Social interaction</w:t>
            </w:r>
            <w:del w:id="39" w:author="Jillian Carson-Jackson" w:date="2025-03-19T14:42:00Z" w16du:dateUtc="2025-03-19T13:42:00Z">
              <w:r w:rsidDel="003352A6">
                <w:rPr>
                  <w:lang w:eastAsia="zh-CN"/>
                </w:rPr>
                <w:delText>…</w:delText>
              </w:r>
            </w:del>
            <w:r>
              <w:rPr>
                <w:lang w:eastAsia="zh-CN"/>
              </w:rPr>
              <w:t xml:space="preserve"> </w:t>
            </w:r>
          </w:p>
        </w:tc>
        <w:tc>
          <w:tcPr>
            <w:tcW w:w="3600" w:type="dxa"/>
            <w:shd w:val="clear" w:color="auto" w:fill="auto"/>
          </w:tcPr>
          <w:p w14:paraId="6518090E" w14:textId="77777777" w:rsidR="00590908" w:rsidRDefault="00590908" w:rsidP="00853A85">
            <w:pPr>
              <w:pStyle w:val="BodyText"/>
              <w:rPr>
                <w:lang w:eastAsia="zh-CN"/>
              </w:rPr>
            </w:pPr>
            <w:r>
              <w:rPr>
                <w:lang w:eastAsia="zh-CN"/>
              </w:rPr>
              <w:t xml:space="preserve">Supports family life / less disruptive to family and social network. </w:t>
            </w:r>
          </w:p>
        </w:tc>
        <w:tc>
          <w:tcPr>
            <w:tcW w:w="3474" w:type="dxa"/>
            <w:shd w:val="clear" w:color="auto" w:fill="auto"/>
          </w:tcPr>
          <w:p w14:paraId="1912F58D" w14:textId="77777777" w:rsidR="00590908" w:rsidRDefault="00590908" w:rsidP="00853A85">
            <w:pPr>
              <w:pStyle w:val="BodyText"/>
              <w:rPr>
                <w:ins w:id="40" w:author="Jillian Carson-Jackson" w:date="2025-03-19T14:46:00Z" w16du:dateUtc="2025-03-19T13:46:00Z"/>
                <w:lang w:eastAsia="zh-CN"/>
              </w:rPr>
            </w:pPr>
            <w:r>
              <w:rPr>
                <w:lang w:eastAsia="zh-CN"/>
              </w:rPr>
              <w:t>Ensuring engagement between students / between students and instructor(s)</w:t>
            </w:r>
          </w:p>
          <w:p w14:paraId="6620409D" w14:textId="0D4EF333" w:rsidR="00BA434E" w:rsidRDefault="00BA434E" w:rsidP="00853A85">
            <w:pPr>
              <w:pStyle w:val="BodyText"/>
              <w:rPr>
                <w:lang w:eastAsia="zh-CN"/>
              </w:rPr>
            </w:pPr>
            <w:ins w:id="41" w:author="Jillian Carson-Jackson" w:date="2025-03-19T14:46:00Z">
              <w:r w:rsidRPr="00BA434E">
                <w:rPr>
                  <w:lang w:eastAsia="zh-CN"/>
                </w:rPr>
                <w:t>Reduced face-to-face interaction can lead to feelings of isolation among learners</w:t>
              </w:r>
            </w:ins>
          </w:p>
        </w:tc>
      </w:tr>
      <w:tr w:rsidR="00590908" w14:paraId="7EF48273" w14:textId="77777777" w:rsidTr="00853A85">
        <w:tc>
          <w:tcPr>
            <w:tcW w:w="2538" w:type="dxa"/>
            <w:shd w:val="clear" w:color="auto" w:fill="auto"/>
          </w:tcPr>
          <w:p w14:paraId="21256A46" w14:textId="77777777" w:rsidR="00590908" w:rsidRDefault="00590908" w:rsidP="00853A85">
            <w:pPr>
              <w:pStyle w:val="BodyText"/>
              <w:rPr>
                <w:lang w:eastAsia="zh-CN"/>
              </w:rPr>
            </w:pPr>
            <w:r>
              <w:rPr>
                <w:lang w:eastAsia="zh-CN"/>
              </w:rPr>
              <w:t xml:space="preserve">Sustainability </w:t>
            </w:r>
          </w:p>
        </w:tc>
        <w:tc>
          <w:tcPr>
            <w:tcW w:w="3600" w:type="dxa"/>
            <w:shd w:val="clear" w:color="auto" w:fill="auto"/>
          </w:tcPr>
          <w:p w14:paraId="336AD2D3" w14:textId="77777777" w:rsidR="00590908" w:rsidRDefault="00590908" w:rsidP="00853A85">
            <w:pPr>
              <w:pStyle w:val="BodyText"/>
              <w:rPr>
                <w:lang w:eastAsia="zh-CN"/>
              </w:rPr>
            </w:pPr>
            <w:r>
              <w:rPr>
                <w:lang w:eastAsia="zh-CN"/>
              </w:rPr>
              <w:t xml:space="preserve">Remote training can support sustainability initiatives, with reduced carbon footprint through reduced or no travel. </w:t>
            </w:r>
          </w:p>
        </w:tc>
        <w:tc>
          <w:tcPr>
            <w:tcW w:w="3474" w:type="dxa"/>
            <w:shd w:val="clear" w:color="auto" w:fill="auto"/>
          </w:tcPr>
          <w:p w14:paraId="2426C8DD" w14:textId="77777777" w:rsidR="00590908" w:rsidRDefault="00590908" w:rsidP="00853A85">
            <w:pPr>
              <w:pStyle w:val="BodyText"/>
              <w:rPr>
                <w:lang w:eastAsia="zh-CN"/>
              </w:rPr>
            </w:pPr>
          </w:p>
        </w:tc>
      </w:tr>
      <w:tr w:rsidR="00590908" w14:paraId="6237967B" w14:textId="77777777" w:rsidTr="00853A85">
        <w:tc>
          <w:tcPr>
            <w:tcW w:w="2538" w:type="dxa"/>
            <w:shd w:val="clear" w:color="auto" w:fill="auto"/>
          </w:tcPr>
          <w:p w14:paraId="053D7084" w14:textId="77777777" w:rsidR="00590908" w:rsidRDefault="00590908" w:rsidP="00853A85">
            <w:pPr>
              <w:pStyle w:val="BodyText"/>
              <w:rPr>
                <w:lang w:eastAsia="zh-CN"/>
              </w:rPr>
            </w:pPr>
            <w:r>
              <w:rPr>
                <w:lang w:eastAsia="zh-CN"/>
              </w:rPr>
              <w:t xml:space="preserve">Monitoring and Assessing </w:t>
            </w:r>
          </w:p>
        </w:tc>
        <w:tc>
          <w:tcPr>
            <w:tcW w:w="3600" w:type="dxa"/>
            <w:shd w:val="clear" w:color="auto" w:fill="auto"/>
          </w:tcPr>
          <w:p w14:paraId="21121973" w14:textId="77777777" w:rsidR="00590908" w:rsidRDefault="00590908" w:rsidP="00853A85">
            <w:pPr>
              <w:pStyle w:val="BodyText"/>
              <w:rPr>
                <w:lang w:eastAsia="zh-CN"/>
              </w:rPr>
            </w:pPr>
            <w:r>
              <w:rPr>
                <w:lang w:eastAsia="zh-CN"/>
              </w:rPr>
              <w:t xml:space="preserve">Those students who may feel intimidated by group settings have opportunity to excel, reduced stress for monitoring and assessing. </w:t>
            </w:r>
          </w:p>
        </w:tc>
        <w:tc>
          <w:tcPr>
            <w:tcW w:w="3474" w:type="dxa"/>
            <w:shd w:val="clear" w:color="auto" w:fill="auto"/>
          </w:tcPr>
          <w:p w14:paraId="4E670BAC" w14:textId="77777777" w:rsidR="00590908" w:rsidRDefault="00590908" w:rsidP="00853A85">
            <w:pPr>
              <w:pStyle w:val="BodyText"/>
              <w:rPr>
                <w:lang w:eastAsia="zh-CN"/>
              </w:rPr>
            </w:pPr>
            <w:r>
              <w:rPr>
                <w:lang w:eastAsia="zh-CN"/>
              </w:rPr>
              <w:t xml:space="preserve">Some students may fall behind through misunderstanding or in ability to express themselves through the online tools </w:t>
            </w:r>
          </w:p>
        </w:tc>
      </w:tr>
      <w:tr w:rsidR="00590908" w14:paraId="7E9480EA" w14:textId="77777777" w:rsidTr="00853A85">
        <w:tc>
          <w:tcPr>
            <w:tcW w:w="2538" w:type="dxa"/>
            <w:shd w:val="clear" w:color="auto" w:fill="auto"/>
          </w:tcPr>
          <w:p w14:paraId="3127CCCC" w14:textId="77777777" w:rsidR="00CD1D16" w:rsidRDefault="00590908" w:rsidP="00CD1D16">
            <w:pPr>
              <w:pStyle w:val="BodyText"/>
              <w:rPr>
                <w:ins w:id="42" w:author="Jillian Carson-Jackson" w:date="2025-03-19T14:51:00Z" w16du:dateUtc="2025-03-19T13:51:00Z"/>
                <w:lang w:eastAsia="zh-CN"/>
              </w:rPr>
            </w:pPr>
            <w:r>
              <w:rPr>
                <w:lang w:eastAsia="zh-CN"/>
              </w:rPr>
              <w:t xml:space="preserve">Technology </w:t>
            </w:r>
          </w:p>
          <w:p w14:paraId="523BA88C" w14:textId="7A768DB8" w:rsidR="00CD1D16" w:rsidRDefault="00CD1D16" w:rsidP="00CD1D16">
            <w:pPr>
              <w:pStyle w:val="BodyText"/>
              <w:numPr>
                <w:ilvl w:val="0"/>
                <w:numId w:val="58"/>
              </w:numPr>
              <w:rPr>
                <w:ins w:id="43" w:author="Jillian Carson-Jackson" w:date="2025-03-19T14:51:00Z" w16du:dateUtc="2025-03-19T13:51:00Z"/>
                <w:lang w:eastAsia="zh-CN"/>
              </w:rPr>
            </w:pPr>
            <w:ins w:id="44" w:author="Jillian Carson-Jackson" w:date="2025-03-19T14:51:00Z" w16du:dateUtc="2025-03-19T13:51:00Z">
              <w:r>
                <w:rPr>
                  <w:lang w:eastAsia="zh-CN"/>
                </w:rPr>
                <w:t>Internet connection</w:t>
              </w:r>
            </w:ins>
          </w:p>
          <w:p w14:paraId="55BDD5A7" w14:textId="77777777" w:rsidR="00CD1D16" w:rsidRDefault="00CD1D16" w:rsidP="00CD1D16">
            <w:pPr>
              <w:pStyle w:val="BodyText"/>
              <w:numPr>
                <w:ilvl w:val="0"/>
                <w:numId w:val="58"/>
              </w:numPr>
              <w:rPr>
                <w:ins w:id="45" w:author="Jillian Carson-Jackson" w:date="2025-03-19T14:51:00Z" w16du:dateUtc="2025-03-19T13:51:00Z"/>
                <w:lang w:eastAsia="zh-CN"/>
              </w:rPr>
            </w:pPr>
            <w:ins w:id="46" w:author="Jillian Carson-Jackson" w:date="2025-03-19T14:51:00Z" w16du:dateUtc="2025-03-19T13:51:00Z">
              <w:r>
                <w:rPr>
                  <w:lang w:eastAsia="zh-CN"/>
                </w:rPr>
                <w:t>Cyber security</w:t>
              </w:r>
            </w:ins>
          </w:p>
          <w:p w14:paraId="302179A0" w14:textId="77777777" w:rsidR="00590908" w:rsidRDefault="00CD1D16" w:rsidP="00CD1D16">
            <w:pPr>
              <w:pStyle w:val="BodyText"/>
              <w:numPr>
                <w:ilvl w:val="0"/>
                <w:numId w:val="58"/>
              </w:numPr>
              <w:rPr>
                <w:ins w:id="47" w:author="Jillian Carson-Jackson" w:date="2025-03-19T14:51:00Z" w16du:dateUtc="2025-03-19T13:51:00Z"/>
                <w:lang w:eastAsia="zh-CN"/>
              </w:rPr>
            </w:pPr>
            <w:ins w:id="48" w:author="Jillian Carson-Jackson" w:date="2025-03-19T14:51:00Z" w16du:dateUtc="2025-03-19T13:51:00Z">
              <w:r>
                <w:rPr>
                  <w:lang w:eastAsia="zh-CN"/>
                </w:rPr>
                <w:t xml:space="preserve">Hardware </w:t>
              </w:r>
            </w:ins>
          </w:p>
          <w:p w14:paraId="0994D417" w14:textId="14B6B2BF" w:rsidR="00CD1D16" w:rsidRDefault="00CD1D16" w:rsidP="001738CB">
            <w:pPr>
              <w:pStyle w:val="BodyText"/>
              <w:numPr>
                <w:ilvl w:val="0"/>
                <w:numId w:val="58"/>
              </w:numPr>
              <w:rPr>
                <w:lang w:eastAsia="zh-CN"/>
              </w:rPr>
            </w:pPr>
            <w:ins w:id="49" w:author="Jillian Carson-Jackson" w:date="2025-03-19T14:51:00Z" w16du:dateUtc="2025-03-19T13:51:00Z">
              <w:r>
                <w:rPr>
                  <w:lang w:eastAsia="zh-CN"/>
                </w:rPr>
                <w:t>Software</w:t>
              </w:r>
            </w:ins>
          </w:p>
        </w:tc>
        <w:tc>
          <w:tcPr>
            <w:tcW w:w="3600" w:type="dxa"/>
            <w:shd w:val="clear" w:color="auto" w:fill="auto"/>
          </w:tcPr>
          <w:p w14:paraId="15959404" w14:textId="77777777" w:rsidR="00590908" w:rsidRDefault="00590908" w:rsidP="00853A85">
            <w:pPr>
              <w:pStyle w:val="BodyText"/>
              <w:rPr>
                <w:ins w:id="50" w:author="Jillian Carson-Jackson" w:date="2025-03-19T14:50:00Z" w16du:dateUtc="2025-03-19T13:50:00Z"/>
                <w:lang w:eastAsia="zh-CN"/>
              </w:rPr>
            </w:pPr>
            <w:r>
              <w:rPr>
                <w:lang w:eastAsia="zh-CN"/>
              </w:rPr>
              <w:t xml:space="preserve">Provides opportunity for incidental learning in digital intelligence, increased comfort level with technology. </w:t>
            </w:r>
          </w:p>
          <w:p w14:paraId="2D991CF2" w14:textId="23C8323A" w:rsidR="00CD1D16" w:rsidRDefault="00CD1D16" w:rsidP="00853A85">
            <w:pPr>
              <w:pStyle w:val="BodyText"/>
              <w:rPr>
                <w:lang w:eastAsia="zh-CN"/>
              </w:rPr>
            </w:pPr>
          </w:p>
        </w:tc>
        <w:tc>
          <w:tcPr>
            <w:tcW w:w="3474" w:type="dxa"/>
            <w:shd w:val="clear" w:color="auto" w:fill="auto"/>
          </w:tcPr>
          <w:p w14:paraId="65F8384B" w14:textId="77777777" w:rsidR="00590908" w:rsidRDefault="00590908" w:rsidP="00853A85">
            <w:pPr>
              <w:pStyle w:val="BodyText"/>
              <w:rPr>
                <w:lang w:eastAsia="zh-CN"/>
              </w:rPr>
            </w:pPr>
            <w:r>
              <w:rPr>
                <w:lang w:eastAsia="zh-CN"/>
              </w:rPr>
              <w:t xml:space="preserve">Technical issues and connection problems may disrupt the learning experience.  </w:t>
            </w:r>
          </w:p>
        </w:tc>
      </w:tr>
      <w:tr w:rsidR="00701F55" w14:paraId="0A40F456" w14:textId="77777777" w:rsidTr="00853A85">
        <w:trPr>
          <w:ins w:id="51" w:author="Jillian Carson-Jackson" w:date="2025-03-19T14:42:00Z" w16du:dateUtc="2025-03-19T13:42:00Z"/>
        </w:trPr>
        <w:tc>
          <w:tcPr>
            <w:tcW w:w="2538" w:type="dxa"/>
            <w:shd w:val="clear" w:color="auto" w:fill="auto"/>
          </w:tcPr>
          <w:p w14:paraId="18502568" w14:textId="086D6600" w:rsidR="00701F55" w:rsidRDefault="00701F55" w:rsidP="00853A85">
            <w:pPr>
              <w:pStyle w:val="BodyText"/>
              <w:rPr>
                <w:ins w:id="52" w:author="Jillian Carson-Jackson" w:date="2025-03-19T14:42:00Z" w16du:dateUtc="2025-03-19T13:42:00Z"/>
                <w:lang w:eastAsia="zh-CN"/>
              </w:rPr>
            </w:pPr>
          </w:p>
        </w:tc>
        <w:tc>
          <w:tcPr>
            <w:tcW w:w="3600" w:type="dxa"/>
            <w:shd w:val="clear" w:color="auto" w:fill="auto"/>
          </w:tcPr>
          <w:p w14:paraId="55B7D06F" w14:textId="77777777" w:rsidR="00701F55" w:rsidRDefault="00701F55" w:rsidP="00853A85">
            <w:pPr>
              <w:pStyle w:val="BodyText"/>
              <w:rPr>
                <w:ins w:id="53" w:author="Jillian Carson-Jackson" w:date="2025-03-19T14:42:00Z" w16du:dateUtc="2025-03-19T13:42:00Z"/>
                <w:lang w:eastAsia="zh-CN"/>
              </w:rPr>
            </w:pPr>
          </w:p>
        </w:tc>
        <w:tc>
          <w:tcPr>
            <w:tcW w:w="3474" w:type="dxa"/>
            <w:shd w:val="clear" w:color="auto" w:fill="auto"/>
          </w:tcPr>
          <w:p w14:paraId="07C4215F" w14:textId="77777777" w:rsidR="00701F55" w:rsidRDefault="00701F55" w:rsidP="00853A85">
            <w:pPr>
              <w:pStyle w:val="BodyText"/>
              <w:rPr>
                <w:ins w:id="54" w:author="Jillian Carson-Jackson" w:date="2025-03-19T14:42:00Z" w16du:dateUtc="2025-03-19T13:42:00Z"/>
                <w:lang w:eastAsia="zh-CN"/>
              </w:rPr>
            </w:pPr>
          </w:p>
        </w:tc>
      </w:tr>
      <w:tr w:rsidR="00F62BE4" w14:paraId="4AF47B4D" w14:textId="77777777" w:rsidTr="00853A85">
        <w:trPr>
          <w:ins w:id="55" w:author="Jillian Carson-Jackson" w:date="2025-03-19T14:44:00Z" w16du:dateUtc="2025-03-19T13:44:00Z"/>
        </w:trPr>
        <w:tc>
          <w:tcPr>
            <w:tcW w:w="2538" w:type="dxa"/>
            <w:shd w:val="clear" w:color="auto" w:fill="auto"/>
          </w:tcPr>
          <w:p w14:paraId="5F32CBAB" w14:textId="07A400AD" w:rsidR="00F62BE4" w:rsidRDefault="00F62BE4" w:rsidP="00853A85">
            <w:pPr>
              <w:pStyle w:val="BodyText"/>
              <w:rPr>
                <w:ins w:id="56" w:author="Jillian Carson-Jackson" w:date="2025-03-19T14:44:00Z" w16du:dateUtc="2025-03-19T13:44:00Z"/>
                <w:lang w:eastAsia="zh-CN"/>
              </w:rPr>
            </w:pPr>
          </w:p>
        </w:tc>
        <w:tc>
          <w:tcPr>
            <w:tcW w:w="3600" w:type="dxa"/>
            <w:shd w:val="clear" w:color="auto" w:fill="auto"/>
          </w:tcPr>
          <w:p w14:paraId="3ABC36B7" w14:textId="77777777" w:rsidR="00F62BE4" w:rsidRDefault="00F62BE4" w:rsidP="00853A85">
            <w:pPr>
              <w:pStyle w:val="BodyText"/>
              <w:rPr>
                <w:ins w:id="57" w:author="Jillian Carson-Jackson" w:date="2025-03-19T14:44:00Z" w16du:dateUtc="2025-03-19T13:44:00Z"/>
                <w:lang w:eastAsia="zh-CN"/>
              </w:rPr>
            </w:pPr>
          </w:p>
        </w:tc>
        <w:tc>
          <w:tcPr>
            <w:tcW w:w="3474" w:type="dxa"/>
            <w:shd w:val="clear" w:color="auto" w:fill="auto"/>
          </w:tcPr>
          <w:p w14:paraId="618BCAEB" w14:textId="77777777" w:rsidR="00F62BE4" w:rsidRDefault="00F62BE4" w:rsidP="00853A85">
            <w:pPr>
              <w:pStyle w:val="BodyText"/>
              <w:rPr>
                <w:ins w:id="58" w:author="Jillian Carson-Jackson" w:date="2025-03-19T14:44:00Z" w16du:dateUtc="2025-03-19T13:44:00Z"/>
                <w:lang w:eastAsia="zh-CN"/>
              </w:rPr>
            </w:pPr>
          </w:p>
        </w:tc>
      </w:tr>
      <w:tr w:rsidR="00F62BE4" w14:paraId="0632E5EC" w14:textId="77777777" w:rsidTr="00853A85">
        <w:trPr>
          <w:ins w:id="59" w:author="Jillian Carson-Jackson" w:date="2025-03-19T14:45:00Z" w16du:dateUtc="2025-03-19T13:45:00Z"/>
        </w:trPr>
        <w:tc>
          <w:tcPr>
            <w:tcW w:w="2538" w:type="dxa"/>
            <w:shd w:val="clear" w:color="auto" w:fill="auto"/>
          </w:tcPr>
          <w:p w14:paraId="3D06B793" w14:textId="6546F25A" w:rsidR="00F62BE4" w:rsidRDefault="00F62BE4" w:rsidP="00853A85">
            <w:pPr>
              <w:pStyle w:val="BodyText"/>
              <w:rPr>
                <w:ins w:id="60" w:author="Jillian Carson-Jackson" w:date="2025-03-19T14:45:00Z" w16du:dateUtc="2025-03-19T13:45:00Z"/>
                <w:lang w:eastAsia="zh-CN"/>
              </w:rPr>
            </w:pPr>
          </w:p>
        </w:tc>
        <w:tc>
          <w:tcPr>
            <w:tcW w:w="3600" w:type="dxa"/>
            <w:shd w:val="clear" w:color="auto" w:fill="auto"/>
          </w:tcPr>
          <w:p w14:paraId="45BD66F5" w14:textId="77777777" w:rsidR="00F62BE4" w:rsidRDefault="00F62BE4" w:rsidP="00853A85">
            <w:pPr>
              <w:pStyle w:val="BodyText"/>
              <w:rPr>
                <w:ins w:id="61" w:author="Jillian Carson-Jackson" w:date="2025-03-19T14:45:00Z" w16du:dateUtc="2025-03-19T13:45:00Z"/>
                <w:lang w:eastAsia="zh-CN"/>
              </w:rPr>
            </w:pPr>
          </w:p>
        </w:tc>
        <w:tc>
          <w:tcPr>
            <w:tcW w:w="3474" w:type="dxa"/>
            <w:shd w:val="clear" w:color="auto" w:fill="auto"/>
          </w:tcPr>
          <w:p w14:paraId="0E2395B4" w14:textId="77777777" w:rsidR="00F62BE4" w:rsidRDefault="00F62BE4" w:rsidP="00853A85">
            <w:pPr>
              <w:pStyle w:val="BodyText"/>
              <w:rPr>
                <w:ins w:id="62" w:author="Jillian Carson-Jackson" w:date="2025-03-19T14:45:00Z" w16du:dateUtc="2025-03-19T13:45:00Z"/>
                <w:lang w:eastAsia="zh-CN"/>
              </w:rPr>
            </w:pPr>
          </w:p>
        </w:tc>
      </w:tr>
    </w:tbl>
    <w:p w14:paraId="1473184D" w14:textId="77777777" w:rsidR="00590908" w:rsidRDefault="00590908" w:rsidP="00C9771E">
      <w:pPr>
        <w:pStyle w:val="Heading1"/>
        <w:rPr>
          <w:lang w:eastAsia="zh-CN"/>
        </w:rPr>
      </w:pPr>
      <w:bookmarkStart w:id="63" w:name="_Toc190343015"/>
      <w:r>
        <w:rPr>
          <w:lang w:eastAsia="zh-CN"/>
        </w:rPr>
        <w:t>Remote training tools</w:t>
      </w:r>
      <w:bookmarkEnd w:id="63"/>
      <w:r>
        <w:rPr>
          <w:lang w:eastAsia="zh-CN"/>
        </w:rPr>
        <w:t xml:space="preserve"> </w:t>
      </w:r>
    </w:p>
    <w:p w14:paraId="1E780CD4" w14:textId="77777777" w:rsidR="00590908" w:rsidRDefault="00590908" w:rsidP="00590908">
      <w:pPr>
        <w:pStyle w:val="Heading2separationline"/>
        <w:rPr>
          <w:lang w:eastAsia="zh-CN"/>
        </w:rPr>
      </w:pPr>
    </w:p>
    <w:p w14:paraId="7E90E619" w14:textId="77777777" w:rsidR="00590908" w:rsidRDefault="00590908" w:rsidP="00C9771E">
      <w:pPr>
        <w:pStyle w:val="Heading2"/>
        <w:rPr>
          <w:lang w:eastAsia="zh-CN"/>
        </w:rPr>
      </w:pPr>
      <w:bookmarkStart w:id="64" w:name="_Toc190343016"/>
      <w:r w:rsidRPr="00C9771E">
        <w:t>Training</w:t>
      </w:r>
      <w:r w:rsidRPr="00D12655">
        <w:rPr>
          <w:lang w:eastAsia="zh-CN"/>
        </w:rPr>
        <w:t xml:space="preserve"> Tools</w:t>
      </w:r>
      <w:bookmarkEnd w:id="64"/>
    </w:p>
    <w:p w14:paraId="17D8390E" w14:textId="77777777" w:rsidR="00590908" w:rsidRDefault="00590908" w:rsidP="00590908">
      <w:pPr>
        <w:pStyle w:val="Heading2separationline"/>
        <w:rPr>
          <w:lang w:eastAsia="zh-CN"/>
        </w:rPr>
      </w:pPr>
    </w:p>
    <w:p w14:paraId="5D119E2F" w14:textId="77777777" w:rsidR="00590908" w:rsidRPr="009E21B4" w:rsidRDefault="00590908" w:rsidP="00590908">
      <w:pPr>
        <w:pStyle w:val="BodyText"/>
        <w:rPr>
          <w:lang w:eastAsia="zh-CN"/>
        </w:rPr>
      </w:pPr>
      <w:r>
        <w:rPr>
          <w:lang w:eastAsia="zh-CN"/>
        </w:rPr>
        <w:t>[text]</w:t>
      </w:r>
    </w:p>
    <w:p w14:paraId="07EE5196" w14:textId="77777777" w:rsidR="00590908" w:rsidRDefault="00590908" w:rsidP="00590908">
      <w:pPr>
        <w:spacing w:after="200" w:line="276" w:lineRule="auto"/>
        <w:jc w:val="both"/>
        <w:rPr>
          <w:sz w:val="22"/>
          <w:lang w:eastAsia="zh-CN"/>
        </w:rPr>
      </w:pPr>
      <w:commentRangeStart w:id="65"/>
      <w:commentRangeStart w:id="66"/>
      <w:r w:rsidRPr="00D12655">
        <w:rPr>
          <w:rFonts w:hint="eastAsia"/>
          <w:sz w:val="22"/>
          <w:lang w:eastAsia="zh-CN"/>
        </w:rPr>
        <w:t xml:space="preserve">Training tools </w:t>
      </w:r>
      <w:commentRangeEnd w:id="65"/>
      <w:r>
        <w:rPr>
          <w:rStyle w:val="CommentReference"/>
        </w:rPr>
        <w:commentReference w:id="65"/>
      </w:r>
      <w:commentRangeEnd w:id="66"/>
      <w:r>
        <w:rPr>
          <w:rStyle w:val="CommentReference"/>
        </w:rPr>
        <w:commentReference w:id="66"/>
      </w:r>
      <w:r w:rsidRPr="00D12655">
        <w:rPr>
          <w:rFonts w:hint="eastAsia"/>
          <w:sz w:val="22"/>
          <w:lang w:eastAsia="zh-CN"/>
        </w:rPr>
        <w:t>to be applied s</w:t>
      </w:r>
      <w:r w:rsidRPr="00D12655">
        <w:rPr>
          <w:sz w:val="22"/>
          <w:lang w:eastAsia="zh-CN"/>
        </w:rPr>
        <w:t xml:space="preserve">hould </w:t>
      </w:r>
      <w:r w:rsidRPr="00D12655">
        <w:rPr>
          <w:rFonts w:hint="eastAsia"/>
          <w:sz w:val="22"/>
          <w:lang w:eastAsia="zh-CN"/>
        </w:rPr>
        <w:t>support</w:t>
      </w:r>
      <w:r>
        <w:rPr>
          <w:sz w:val="22"/>
          <w:lang w:eastAsia="zh-CN"/>
        </w:rPr>
        <w:t xml:space="preserve"> the objectives of the training and may include: </w:t>
      </w:r>
      <w:r w:rsidRPr="00D12655">
        <w:rPr>
          <w:rFonts w:hint="eastAsia"/>
          <w:sz w:val="22"/>
          <w:lang w:eastAsia="zh-CN"/>
        </w:rPr>
        <w:t xml:space="preserve"> </w:t>
      </w:r>
    </w:p>
    <w:p w14:paraId="5CBC992B" w14:textId="77777777" w:rsidR="00590908" w:rsidRDefault="00590908" w:rsidP="00590908">
      <w:pPr>
        <w:pStyle w:val="Bullet1"/>
        <w:numPr>
          <w:ilvl w:val="0"/>
          <w:numId w:val="51"/>
        </w:numPr>
        <w:rPr>
          <w:lang w:eastAsia="zh-CN"/>
        </w:rPr>
      </w:pPr>
      <w:r w:rsidRPr="00D12655">
        <w:rPr>
          <w:lang w:eastAsia="zh-CN"/>
        </w:rPr>
        <w:t>multi-point audio/video conferenc</w:t>
      </w:r>
      <w:r w:rsidRPr="00D12655">
        <w:rPr>
          <w:rFonts w:hint="eastAsia"/>
          <w:lang w:eastAsia="zh-CN"/>
        </w:rPr>
        <w:t>e</w:t>
      </w:r>
      <w:r w:rsidRPr="00D12655">
        <w:rPr>
          <w:lang w:eastAsia="zh-CN"/>
        </w:rPr>
        <w:t xml:space="preserve">, </w:t>
      </w:r>
    </w:p>
    <w:p w14:paraId="4A4CF0DE" w14:textId="77777777" w:rsidR="00590908" w:rsidRDefault="00590908" w:rsidP="00590908">
      <w:pPr>
        <w:pStyle w:val="Bullet1"/>
        <w:numPr>
          <w:ilvl w:val="0"/>
          <w:numId w:val="51"/>
        </w:numPr>
        <w:rPr>
          <w:lang w:eastAsia="zh-CN"/>
        </w:rPr>
      </w:pPr>
      <w:r w:rsidRPr="00D12655">
        <w:rPr>
          <w:lang w:eastAsia="zh-CN"/>
        </w:rPr>
        <w:t xml:space="preserve">multi-point online communication, </w:t>
      </w:r>
    </w:p>
    <w:p w14:paraId="04C16438" w14:textId="77777777" w:rsidR="00590908" w:rsidRDefault="00590908" w:rsidP="00590908">
      <w:pPr>
        <w:pStyle w:val="Bullet1"/>
        <w:numPr>
          <w:ilvl w:val="0"/>
          <w:numId w:val="51"/>
        </w:numPr>
        <w:rPr>
          <w:lang w:eastAsia="zh-CN"/>
        </w:rPr>
      </w:pPr>
      <w:r w:rsidRPr="00D12655">
        <w:rPr>
          <w:lang w:eastAsia="zh-CN"/>
        </w:rPr>
        <w:t xml:space="preserve">online screen sharing, </w:t>
      </w:r>
    </w:p>
    <w:p w14:paraId="0A2E7D95" w14:textId="77777777" w:rsidR="00590908" w:rsidRDefault="00590908" w:rsidP="00590908">
      <w:pPr>
        <w:pStyle w:val="Bullet1"/>
        <w:numPr>
          <w:ilvl w:val="0"/>
          <w:numId w:val="51"/>
        </w:numPr>
        <w:rPr>
          <w:lang w:eastAsia="zh-CN"/>
        </w:rPr>
      </w:pPr>
      <w:r w:rsidRPr="00D12655">
        <w:rPr>
          <w:lang w:eastAsia="zh-CN"/>
        </w:rPr>
        <w:t xml:space="preserve">online streaming media, </w:t>
      </w:r>
    </w:p>
    <w:p w14:paraId="34946A50" w14:textId="77777777" w:rsidR="00590908" w:rsidRDefault="00590908" w:rsidP="00590908">
      <w:pPr>
        <w:pStyle w:val="Bullet1"/>
        <w:numPr>
          <w:ilvl w:val="0"/>
          <w:numId w:val="51"/>
        </w:numPr>
        <w:rPr>
          <w:lang w:eastAsia="zh-CN"/>
        </w:rPr>
      </w:pPr>
      <w:r w:rsidRPr="00D12655">
        <w:rPr>
          <w:lang w:eastAsia="zh-CN"/>
        </w:rPr>
        <w:t xml:space="preserve">online assessment, </w:t>
      </w:r>
    </w:p>
    <w:p w14:paraId="3CBF46D8" w14:textId="77777777" w:rsidR="00590908" w:rsidRDefault="00590908" w:rsidP="00590908">
      <w:pPr>
        <w:pStyle w:val="Bullet1"/>
        <w:numPr>
          <w:ilvl w:val="0"/>
          <w:numId w:val="51"/>
        </w:numPr>
        <w:rPr>
          <w:lang w:eastAsia="zh-CN"/>
        </w:rPr>
      </w:pPr>
      <w:r w:rsidRPr="00D12655">
        <w:rPr>
          <w:lang w:eastAsia="zh-CN"/>
        </w:rPr>
        <w:t xml:space="preserve">recording, </w:t>
      </w:r>
    </w:p>
    <w:p w14:paraId="110DA6C3" w14:textId="77777777" w:rsidR="00590908" w:rsidRDefault="00590908" w:rsidP="00590908">
      <w:pPr>
        <w:pStyle w:val="Bullet1"/>
        <w:numPr>
          <w:ilvl w:val="0"/>
          <w:numId w:val="51"/>
        </w:numPr>
        <w:rPr>
          <w:lang w:eastAsia="zh-CN"/>
        </w:rPr>
      </w:pPr>
      <w:r w:rsidRPr="00D12655">
        <w:rPr>
          <w:lang w:eastAsia="zh-CN"/>
        </w:rPr>
        <w:t>file download</w:t>
      </w:r>
      <w:r w:rsidRPr="00D12655">
        <w:rPr>
          <w:rFonts w:hint="eastAsia"/>
          <w:lang w:eastAsia="zh-CN"/>
        </w:rPr>
        <w:t>ing</w:t>
      </w:r>
      <w:r w:rsidRPr="00D12655">
        <w:rPr>
          <w:lang w:eastAsia="zh-CN"/>
        </w:rPr>
        <w:t>/upload</w:t>
      </w:r>
      <w:r w:rsidRPr="00D12655">
        <w:rPr>
          <w:rFonts w:hint="eastAsia"/>
          <w:lang w:eastAsia="zh-CN"/>
        </w:rPr>
        <w:t>ing</w:t>
      </w:r>
      <w:r w:rsidRPr="00D12655">
        <w:rPr>
          <w:lang w:eastAsia="zh-CN"/>
        </w:rPr>
        <w:t xml:space="preserve">, </w:t>
      </w:r>
    </w:p>
    <w:p w14:paraId="53C33598" w14:textId="77777777" w:rsidR="00590908" w:rsidRDefault="00590908" w:rsidP="00590908">
      <w:pPr>
        <w:pStyle w:val="Bullet1"/>
        <w:numPr>
          <w:ilvl w:val="0"/>
          <w:numId w:val="51"/>
        </w:numPr>
        <w:rPr>
          <w:lang w:eastAsia="zh-CN"/>
        </w:rPr>
      </w:pPr>
      <w:r w:rsidRPr="00D12655">
        <w:rPr>
          <w:lang w:eastAsia="zh-CN"/>
        </w:rPr>
        <w:t xml:space="preserve">email, </w:t>
      </w:r>
    </w:p>
    <w:p w14:paraId="02EBEF40" w14:textId="77777777" w:rsidR="00590908" w:rsidRDefault="00590908" w:rsidP="00590908">
      <w:pPr>
        <w:pStyle w:val="Bullet1"/>
        <w:numPr>
          <w:ilvl w:val="0"/>
          <w:numId w:val="51"/>
        </w:numPr>
        <w:rPr>
          <w:lang w:eastAsia="zh-CN"/>
        </w:rPr>
      </w:pPr>
      <w:r w:rsidRPr="00D12655">
        <w:rPr>
          <w:lang w:eastAsia="zh-CN"/>
        </w:rPr>
        <w:t xml:space="preserve">instant messaging, </w:t>
      </w:r>
    </w:p>
    <w:p w14:paraId="3046145C" w14:textId="77777777" w:rsidR="00590908" w:rsidRPr="00D12655" w:rsidRDefault="00590908" w:rsidP="00590908">
      <w:pPr>
        <w:pStyle w:val="Bullet1"/>
        <w:numPr>
          <w:ilvl w:val="0"/>
          <w:numId w:val="51"/>
        </w:numPr>
        <w:rPr>
          <w:lang w:eastAsia="zh-CN"/>
        </w:rPr>
      </w:pPr>
      <w:r w:rsidRPr="00D12655">
        <w:rPr>
          <w:lang w:eastAsia="zh-CN"/>
        </w:rPr>
        <w:t>file sharing.</w:t>
      </w:r>
    </w:p>
    <w:p w14:paraId="0B87EA6A" w14:textId="77777777" w:rsidR="00590908" w:rsidRPr="0076203E" w:rsidRDefault="00590908" w:rsidP="00590908">
      <w:pPr>
        <w:pStyle w:val="BodyText"/>
        <w:rPr>
          <w:lang w:eastAsia="zh-CN"/>
        </w:rPr>
      </w:pPr>
    </w:p>
    <w:p w14:paraId="78389894" w14:textId="77777777" w:rsidR="00590908" w:rsidRDefault="00590908" w:rsidP="00C9771E">
      <w:pPr>
        <w:pStyle w:val="Heading2"/>
        <w:rPr>
          <w:lang w:eastAsia="zh-CN"/>
        </w:rPr>
      </w:pPr>
      <w:bookmarkStart w:id="67" w:name="_Toc190343017"/>
      <w:r w:rsidRPr="00C9771E">
        <w:t>Network</w:t>
      </w:r>
      <w:r>
        <w:rPr>
          <w:lang w:eastAsia="zh-CN"/>
        </w:rPr>
        <w:t xml:space="preserve"> and </w:t>
      </w:r>
      <w:commentRangeStart w:id="68"/>
      <w:r>
        <w:rPr>
          <w:lang w:eastAsia="zh-CN"/>
        </w:rPr>
        <w:t xml:space="preserve">Security </w:t>
      </w:r>
      <w:commentRangeEnd w:id="68"/>
      <w:r w:rsidRPr="00EF3F1E">
        <w:rPr>
          <w:lang w:eastAsia="zh-CN"/>
        </w:rPr>
        <w:commentReference w:id="68"/>
      </w:r>
      <w:r>
        <w:rPr>
          <w:lang w:eastAsia="zh-CN"/>
        </w:rPr>
        <w:t>requirements</w:t>
      </w:r>
      <w:bookmarkEnd w:id="67"/>
    </w:p>
    <w:p w14:paraId="2E426F2F" w14:textId="77777777" w:rsidR="00590908" w:rsidRDefault="00590908" w:rsidP="00590908">
      <w:pPr>
        <w:pStyle w:val="Heading2separationline"/>
        <w:rPr>
          <w:lang w:eastAsia="zh-CN"/>
        </w:rPr>
      </w:pPr>
    </w:p>
    <w:p w14:paraId="45B03D02" w14:textId="77777777" w:rsidR="00590908" w:rsidRDefault="00590908" w:rsidP="00590908">
      <w:pPr>
        <w:pStyle w:val="BodyText"/>
        <w:rPr>
          <w:lang w:eastAsia="zh-CN"/>
        </w:rPr>
      </w:pPr>
      <w:r>
        <w:rPr>
          <w:lang w:eastAsia="zh-CN"/>
        </w:rPr>
        <w:lastRenderedPageBreak/>
        <w:t>[text]</w:t>
      </w:r>
    </w:p>
    <w:p w14:paraId="152154E3" w14:textId="77777777" w:rsidR="00590908" w:rsidRDefault="00590908" w:rsidP="00590908">
      <w:pPr>
        <w:pStyle w:val="BodyText"/>
        <w:rPr>
          <w:lang w:eastAsia="zh-CN"/>
        </w:rPr>
      </w:pPr>
    </w:p>
    <w:p w14:paraId="2B6E9768" w14:textId="77777777" w:rsidR="00C9771E" w:rsidRDefault="00590908" w:rsidP="00C9771E">
      <w:pPr>
        <w:pStyle w:val="Heading2"/>
        <w:rPr>
          <w:lang w:eastAsia="zh-CN"/>
        </w:rPr>
      </w:pPr>
      <w:bookmarkStart w:id="69" w:name="_Toc190343018"/>
      <w:r w:rsidRPr="00C9771E">
        <w:t>Adapting</w:t>
      </w:r>
      <w:r>
        <w:rPr>
          <w:lang w:eastAsia="zh-CN"/>
        </w:rPr>
        <w:t xml:space="preserve"> Existing Training for Remote Training</w:t>
      </w:r>
      <w:bookmarkEnd w:id="69"/>
    </w:p>
    <w:p w14:paraId="085AEB9A" w14:textId="77777777" w:rsidR="00C9771E" w:rsidRDefault="00C9771E" w:rsidP="00C9771E">
      <w:pPr>
        <w:pStyle w:val="Heading2separationline"/>
        <w:rPr>
          <w:lang w:eastAsia="zh-CN"/>
        </w:rPr>
      </w:pPr>
    </w:p>
    <w:p w14:paraId="4C7070F5" w14:textId="77777777" w:rsidR="00590908" w:rsidRDefault="00590908" w:rsidP="00590908">
      <w:pPr>
        <w:pStyle w:val="BodyText"/>
        <w:rPr>
          <w:rStyle w:val="CommentReference"/>
        </w:rPr>
      </w:pPr>
      <w:r>
        <w:rPr>
          <w:lang w:eastAsia="zh-CN"/>
        </w:rPr>
        <w:t xml:space="preserve">Adapting existing training to remote training needs to consider the learning objectives.  It may be relatively straightforward with ‘like for like’ options, or there may be a requirement to identify more creative responses.  </w:t>
      </w:r>
    </w:p>
    <w:p w14:paraId="10AA4FD5" w14:textId="77777777" w:rsidR="00590908" w:rsidRDefault="00590908" w:rsidP="00590908">
      <w:pPr>
        <w:pStyle w:val="BodyText"/>
        <w:rPr>
          <w:lang w:eastAsia="zh-CN"/>
        </w:rPr>
      </w:pPr>
      <w:r>
        <w:rPr>
          <w:lang w:eastAsia="zh-CN"/>
        </w:rPr>
        <w:t xml:space="preserve">Some possible options for remote/online training are provided in table X. </w:t>
      </w:r>
    </w:p>
    <w:p w14:paraId="52BAFE7F" w14:textId="32C7301A" w:rsidR="00D41D82" w:rsidRPr="00F55AD7" w:rsidRDefault="00D41D82" w:rsidP="00D41D82">
      <w:pPr>
        <w:pStyle w:val="Tablecaption"/>
        <w:suppressAutoHyphens/>
      </w:pPr>
      <w:bookmarkStart w:id="70" w:name="_Toc190343046"/>
      <w:r>
        <w:rPr>
          <w:lang w:eastAsia="zh-CN"/>
        </w:rPr>
        <w:t xml:space="preserve">Physical training requirements with remote/online training </w:t>
      </w:r>
      <w:r>
        <w:t>option</w:t>
      </w:r>
      <w:bookmarkEnd w:id="70"/>
      <w:r>
        <w:t xml:space="preserve"> </w:t>
      </w:r>
    </w:p>
    <w:p w14:paraId="5D094016" w14:textId="77777777" w:rsidR="00D41D82" w:rsidRPr="00D41D82" w:rsidRDefault="00D41D82" w:rsidP="00D41D82">
      <w:pPr>
        <w:pStyle w:val="BodyText"/>
        <w:rPr>
          <w:lang w:eastAsia="zh-CN"/>
        </w:rPr>
      </w:pPr>
    </w:p>
    <w:tbl>
      <w:tblPr>
        <w:tblW w:w="917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5"/>
        <w:gridCol w:w="4770"/>
      </w:tblGrid>
      <w:tr w:rsidR="00590908" w14:paraId="301548B6" w14:textId="77777777" w:rsidTr="00853A85">
        <w:trPr>
          <w:tblHeader/>
        </w:trPr>
        <w:tc>
          <w:tcPr>
            <w:tcW w:w="4405" w:type="dxa"/>
            <w:shd w:val="clear" w:color="auto" w:fill="83CAEB"/>
          </w:tcPr>
          <w:p w14:paraId="5D8BA899" w14:textId="77777777" w:rsidR="00590908" w:rsidRPr="00706E7E" w:rsidRDefault="00590908" w:rsidP="00853A85">
            <w:pPr>
              <w:pStyle w:val="BodyText"/>
              <w:rPr>
                <w:lang w:val="en-US"/>
              </w:rPr>
            </w:pPr>
            <w:r w:rsidRPr="00706E7E">
              <w:rPr>
                <w:lang w:val="en-US"/>
              </w:rPr>
              <w:t xml:space="preserve">Physical Training </w:t>
            </w:r>
          </w:p>
        </w:tc>
        <w:tc>
          <w:tcPr>
            <w:tcW w:w="4770" w:type="dxa"/>
            <w:shd w:val="clear" w:color="auto" w:fill="83CAEB"/>
          </w:tcPr>
          <w:p w14:paraId="51CFE872" w14:textId="77777777" w:rsidR="00590908" w:rsidRPr="00706E7E" w:rsidRDefault="00590908" w:rsidP="00853A85">
            <w:pPr>
              <w:pStyle w:val="BodyText"/>
              <w:rPr>
                <w:lang w:val="en-US"/>
              </w:rPr>
            </w:pPr>
            <w:r w:rsidRPr="00706E7E">
              <w:rPr>
                <w:lang w:val="en-US"/>
              </w:rPr>
              <w:t xml:space="preserve">Remote / Online Equivalent </w:t>
            </w:r>
          </w:p>
        </w:tc>
      </w:tr>
      <w:tr w:rsidR="00590908" w14:paraId="70CA171D" w14:textId="77777777" w:rsidTr="00853A85">
        <w:tc>
          <w:tcPr>
            <w:tcW w:w="4405" w:type="dxa"/>
            <w:shd w:val="clear" w:color="auto" w:fill="auto"/>
          </w:tcPr>
          <w:p w14:paraId="3B934C27" w14:textId="77777777" w:rsidR="00590908" w:rsidRPr="00706E7E" w:rsidRDefault="00590908" w:rsidP="00853A85">
            <w:pPr>
              <w:pStyle w:val="BodyText"/>
              <w:rPr>
                <w:lang w:val="en-US"/>
              </w:rPr>
            </w:pPr>
            <w:r w:rsidRPr="00706E7E">
              <w:rPr>
                <w:lang w:val="en-US"/>
              </w:rPr>
              <w:t>Training space with reference materials</w:t>
            </w:r>
          </w:p>
        </w:tc>
        <w:tc>
          <w:tcPr>
            <w:tcW w:w="4770" w:type="dxa"/>
            <w:shd w:val="clear" w:color="auto" w:fill="auto"/>
          </w:tcPr>
          <w:p w14:paraId="1CDD4C70" w14:textId="77777777" w:rsidR="00590908" w:rsidRPr="00706E7E" w:rsidRDefault="00590908" w:rsidP="00853A85">
            <w:pPr>
              <w:pStyle w:val="BodyText"/>
              <w:rPr>
                <w:lang w:val="en-US"/>
              </w:rPr>
            </w:pPr>
            <w:r w:rsidRPr="00706E7E">
              <w:rPr>
                <w:lang w:val="en-US"/>
              </w:rPr>
              <w:t>Virtual learning space with reference materials</w:t>
            </w:r>
          </w:p>
        </w:tc>
      </w:tr>
      <w:tr w:rsidR="00590908" w14:paraId="21722195" w14:textId="77777777" w:rsidTr="00853A85">
        <w:tc>
          <w:tcPr>
            <w:tcW w:w="4405" w:type="dxa"/>
            <w:shd w:val="clear" w:color="auto" w:fill="auto"/>
          </w:tcPr>
          <w:p w14:paraId="13E596BE" w14:textId="77777777" w:rsidR="00590908" w:rsidRPr="00706E7E" w:rsidRDefault="00590908" w:rsidP="00853A85">
            <w:pPr>
              <w:pStyle w:val="BodyText"/>
              <w:rPr>
                <w:lang w:val="en-US"/>
              </w:rPr>
            </w:pPr>
            <w:r w:rsidRPr="00706E7E">
              <w:rPr>
                <w:lang w:val="en-US"/>
              </w:rPr>
              <w:t>Classroom interaction</w:t>
            </w:r>
          </w:p>
        </w:tc>
        <w:tc>
          <w:tcPr>
            <w:tcW w:w="4770" w:type="dxa"/>
            <w:shd w:val="clear" w:color="auto" w:fill="auto"/>
          </w:tcPr>
          <w:p w14:paraId="69D4BD61" w14:textId="77777777" w:rsidR="00590908" w:rsidRPr="00706E7E" w:rsidRDefault="00590908" w:rsidP="00853A85">
            <w:pPr>
              <w:pStyle w:val="BodyText"/>
              <w:rPr>
                <w:lang w:val="en-US"/>
              </w:rPr>
            </w:pPr>
            <w:r w:rsidRPr="00706E7E">
              <w:rPr>
                <w:lang w:val="en-US"/>
              </w:rPr>
              <w:t xml:space="preserve">Virtual classroom with video and audio feeds </w:t>
            </w:r>
          </w:p>
        </w:tc>
      </w:tr>
      <w:tr w:rsidR="00590908" w14:paraId="2DE10230" w14:textId="77777777" w:rsidTr="00853A85">
        <w:tc>
          <w:tcPr>
            <w:tcW w:w="4405" w:type="dxa"/>
            <w:shd w:val="clear" w:color="auto" w:fill="auto"/>
          </w:tcPr>
          <w:p w14:paraId="327F27D2" w14:textId="77777777" w:rsidR="00590908" w:rsidRPr="00706E7E" w:rsidRDefault="00590908" w:rsidP="00853A85">
            <w:pPr>
              <w:pStyle w:val="BodyText"/>
              <w:rPr>
                <w:lang w:val="en-US"/>
              </w:rPr>
            </w:pPr>
            <w:r w:rsidRPr="00706E7E">
              <w:rPr>
                <w:lang w:val="en-US"/>
              </w:rPr>
              <w:t>Small group discussion / activities</w:t>
            </w:r>
          </w:p>
        </w:tc>
        <w:tc>
          <w:tcPr>
            <w:tcW w:w="4770" w:type="dxa"/>
            <w:shd w:val="clear" w:color="auto" w:fill="auto"/>
          </w:tcPr>
          <w:p w14:paraId="53278332" w14:textId="77777777" w:rsidR="00590908" w:rsidRPr="00706E7E" w:rsidRDefault="00590908" w:rsidP="00853A85">
            <w:pPr>
              <w:pStyle w:val="BodyText"/>
              <w:rPr>
                <w:lang w:val="en-US"/>
              </w:rPr>
            </w:pPr>
            <w:r w:rsidRPr="00706E7E">
              <w:rPr>
                <w:lang w:val="en-US"/>
              </w:rPr>
              <w:t>Breakout room option within the virtual classroom tool</w:t>
            </w:r>
          </w:p>
        </w:tc>
      </w:tr>
      <w:tr w:rsidR="00590908" w14:paraId="4C6DE287" w14:textId="77777777" w:rsidTr="00853A85">
        <w:tc>
          <w:tcPr>
            <w:tcW w:w="4405" w:type="dxa"/>
            <w:shd w:val="clear" w:color="auto" w:fill="auto"/>
          </w:tcPr>
          <w:p w14:paraId="2C1DA9EE" w14:textId="77777777" w:rsidR="00590908" w:rsidRPr="00706E7E" w:rsidRDefault="00590908" w:rsidP="00853A85">
            <w:pPr>
              <w:pStyle w:val="BodyText"/>
              <w:rPr>
                <w:lang w:val="en-US"/>
              </w:rPr>
            </w:pPr>
            <w:r w:rsidRPr="00706E7E">
              <w:rPr>
                <w:lang w:val="en-US"/>
              </w:rPr>
              <w:t>Brainstorming activities using whiteboards or flip charts</w:t>
            </w:r>
          </w:p>
        </w:tc>
        <w:tc>
          <w:tcPr>
            <w:tcW w:w="4770" w:type="dxa"/>
            <w:shd w:val="clear" w:color="auto" w:fill="auto"/>
          </w:tcPr>
          <w:p w14:paraId="090CD5AC" w14:textId="77777777" w:rsidR="00590908" w:rsidRPr="00706E7E" w:rsidRDefault="00590908" w:rsidP="00853A85">
            <w:pPr>
              <w:pStyle w:val="BodyText"/>
              <w:rPr>
                <w:lang w:val="en-US"/>
              </w:rPr>
            </w:pPr>
            <w:r w:rsidRPr="00706E7E">
              <w:rPr>
                <w:lang w:val="en-US"/>
              </w:rPr>
              <w:t>Whiteboard feature in virtual classroom too, use of mindmap software shared online</w:t>
            </w:r>
          </w:p>
        </w:tc>
      </w:tr>
      <w:tr w:rsidR="00590908" w14:paraId="754056E2" w14:textId="77777777" w:rsidTr="00853A85">
        <w:tc>
          <w:tcPr>
            <w:tcW w:w="4405" w:type="dxa"/>
            <w:shd w:val="clear" w:color="auto" w:fill="auto"/>
          </w:tcPr>
          <w:p w14:paraId="2E9833FA" w14:textId="77777777" w:rsidR="00590908" w:rsidRPr="00706E7E" w:rsidRDefault="00590908" w:rsidP="00853A85">
            <w:pPr>
              <w:pStyle w:val="BodyText"/>
              <w:rPr>
                <w:lang w:val="en-US"/>
              </w:rPr>
            </w:pPr>
            <w:r w:rsidRPr="00706E7E">
              <w:rPr>
                <w:lang w:val="en-US"/>
              </w:rPr>
              <w:t>Demonstration of information / sharing of ideas using white boards or Flip chart activities</w:t>
            </w:r>
          </w:p>
        </w:tc>
        <w:tc>
          <w:tcPr>
            <w:tcW w:w="4770" w:type="dxa"/>
            <w:shd w:val="clear" w:color="auto" w:fill="auto"/>
          </w:tcPr>
          <w:p w14:paraId="200EDCFB" w14:textId="77777777" w:rsidR="00590908" w:rsidRPr="00706E7E" w:rsidRDefault="00590908" w:rsidP="00853A85">
            <w:pPr>
              <w:pStyle w:val="BodyText"/>
              <w:rPr>
                <w:lang w:val="en-US"/>
              </w:rPr>
            </w:pPr>
            <w:r w:rsidRPr="00706E7E">
              <w:rPr>
                <w:lang w:val="en-US"/>
              </w:rPr>
              <w:t>Collaboration tools in virtual classroom tool - annotate feature / white board</w:t>
            </w:r>
          </w:p>
        </w:tc>
      </w:tr>
      <w:tr w:rsidR="00590908" w14:paraId="3D7319DF" w14:textId="77777777" w:rsidTr="00853A85">
        <w:tc>
          <w:tcPr>
            <w:tcW w:w="4405" w:type="dxa"/>
            <w:shd w:val="clear" w:color="auto" w:fill="auto"/>
          </w:tcPr>
          <w:p w14:paraId="405203CD" w14:textId="77777777" w:rsidR="00590908" w:rsidRPr="00706E7E" w:rsidRDefault="00590908" w:rsidP="00853A85">
            <w:pPr>
              <w:pStyle w:val="BodyText"/>
              <w:rPr>
                <w:lang w:val="en-US"/>
              </w:rPr>
            </w:pPr>
            <w:r w:rsidRPr="00706E7E">
              <w:rPr>
                <w:lang w:val="en-US"/>
              </w:rPr>
              <w:t xml:space="preserve">Guest lecture / expert presenters </w:t>
            </w:r>
          </w:p>
        </w:tc>
        <w:tc>
          <w:tcPr>
            <w:tcW w:w="4770" w:type="dxa"/>
            <w:shd w:val="clear" w:color="auto" w:fill="auto"/>
          </w:tcPr>
          <w:p w14:paraId="2568B84D" w14:textId="77777777" w:rsidR="00590908" w:rsidRPr="00706E7E" w:rsidRDefault="00590908" w:rsidP="00853A85">
            <w:pPr>
              <w:pStyle w:val="BodyText"/>
              <w:rPr>
                <w:lang w:val="en-US"/>
              </w:rPr>
            </w:pPr>
            <w:r w:rsidRPr="00706E7E">
              <w:rPr>
                <w:lang w:val="en-US"/>
              </w:rPr>
              <w:t>Guest lecture / expert presenters</w:t>
            </w:r>
          </w:p>
        </w:tc>
      </w:tr>
      <w:tr w:rsidR="00590908" w14:paraId="468DFACF" w14:textId="77777777" w:rsidTr="00853A85">
        <w:tc>
          <w:tcPr>
            <w:tcW w:w="4405" w:type="dxa"/>
            <w:shd w:val="clear" w:color="auto" w:fill="auto"/>
          </w:tcPr>
          <w:p w14:paraId="03B446D3" w14:textId="77777777" w:rsidR="00590908" w:rsidRPr="00706E7E" w:rsidRDefault="00590908" w:rsidP="00853A85">
            <w:pPr>
              <w:pStyle w:val="BodyText"/>
              <w:rPr>
                <w:lang w:val="en-US"/>
              </w:rPr>
            </w:pPr>
            <w:r w:rsidRPr="00706E7E">
              <w:rPr>
                <w:lang w:val="en-US"/>
              </w:rPr>
              <w:t xml:space="preserve">Ongoing review of content presented and preparation for tests </w:t>
            </w:r>
          </w:p>
        </w:tc>
        <w:tc>
          <w:tcPr>
            <w:tcW w:w="4770" w:type="dxa"/>
            <w:shd w:val="clear" w:color="auto" w:fill="auto"/>
          </w:tcPr>
          <w:p w14:paraId="360DB2B8" w14:textId="77777777" w:rsidR="00590908" w:rsidRPr="00706E7E" w:rsidRDefault="00590908" w:rsidP="00853A85">
            <w:pPr>
              <w:pStyle w:val="BodyText"/>
              <w:rPr>
                <w:lang w:val="en-US"/>
              </w:rPr>
            </w:pPr>
            <w:r w:rsidRPr="00706E7E">
              <w:rPr>
                <w:lang w:val="en-US"/>
              </w:rPr>
              <w:t>Verbal and breakout room review activities, online ‘quizzes’ (i.e. Kahoot, or other quiz software)</w:t>
            </w:r>
          </w:p>
        </w:tc>
      </w:tr>
      <w:tr w:rsidR="00590908" w14:paraId="5404D997" w14:textId="77777777" w:rsidTr="00853A85">
        <w:tc>
          <w:tcPr>
            <w:tcW w:w="4405" w:type="dxa"/>
            <w:shd w:val="clear" w:color="auto" w:fill="auto"/>
          </w:tcPr>
          <w:p w14:paraId="4FDBB95B" w14:textId="77777777" w:rsidR="00590908" w:rsidRPr="00706E7E" w:rsidRDefault="00590908" w:rsidP="00853A85">
            <w:pPr>
              <w:pStyle w:val="BodyText"/>
              <w:rPr>
                <w:lang w:val="en-US"/>
              </w:rPr>
            </w:pPr>
            <w:r w:rsidRPr="00706E7E">
              <w:rPr>
                <w:lang w:val="en-US"/>
              </w:rPr>
              <w:t>Student interaction / sense of being part of a cohort (incidental learning during breaks, after hours)</w:t>
            </w:r>
          </w:p>
        </w:tc>
        <w:tc>
          <w:tcPr>
            <w:tcW w:w="4770" w:type="dxa"/>
            <w:shd w:val="clear" w:color="auto" w:fill="auto"/>
          </w:tcPr>
          <w:p w14:paraId="3B62AFF3" w14:textId="77777777" w:rsidR="00590908" w:rsidRPr="00706E7E" w:rsidRDefault="00590908" w:rsidP="00853A85">
            <w:pPr>
              <w:pStyle w:val="BodyText"/>
              <w:rPr>
                <w:lang w:val="en-US"/>
              </w:rPr>
            </w:pPr>
            <w:r w:rsidRPr="00706E7E">
              <w:rPr>
                <w:lang w:val="en-US"/>
              </w:rPr>
              <w:t xml:space="preserve">Building in opportunities for interaction, sharing of knowledge and experience, creating online ‘groups’ (i.e. whats app groups) </w:t>
            </w:r>
          </w:p>
        </w:tc>
      </w:tr>
      <w:tr w:rsidR="00590908" w14:paraId="64E535E0" w14:textId="77777777" w:rsidTr="00853A85">
        <w:tc>
          <w:tcPr>
            <w:tcW w:w="4405" w:type="dxa"/>
            <w:shd w:val="clear" w:color="auto" w:fill="auto"/>
          </w:tcPr>
          <w:p w14:paraId="591C474D" w14:textId="77777777" w:rsidR="00590908" w:rsidRPr="00706E7E" w:rsidRDefault="00590908" w:rsidP="00853A85">
            <w:pPr>
              <w:pStyle w:val="BodyText"/>
              <w:rPr>
                <w:lang w:val="en-US"/>
              </w:rPr>
            </w:pPr>
            <w:r w:rsidRPr="00706E7E">
              <w:rPr>
                <w:lang w:val="en-US"/>
              </w:rPr>
              <w:t xml:space="preserve">Simulated VTS Decision Support Tool </w:t>
            </w:r>
          </w:p>
        </w:tc>
        <w:tc>
          <w:tcPr>
            <w:tcW w:w="4770" w:type="dxa"/>
            <w:shd w:val="clear" w:color="auto" w:fill="auto"/>
          </w:tcPr>
          <w:p w14:paraId="2CE83FD2" w14:textId="77777777" w:rsidR="00590908" w:rsidRPr="00706E7E" w:rsidRDefault="00590908" w:rsidP="00853A85">
            <w:pPr>
              <w:pStyle w:val="BodyText"/>
              <w:rPr>
                <w:lang w:val="en-US"/>
              </w:rPr>
            </w:pPr>
            <w:r w:rsidRPr="00706E7E">
              <w:rPr>
                <w:lang w:val="en-US"/>
              </w:rPr>
              <w:t xml:space="preserve">Simulated VTS Decision Support Tool </w:t>
            </w:r>
          </w:p>
        </w:tc>
      </w:tr>
      <w:tr w:rsidR="00590908" w14:paraId="57572F45" w14:textId="77777777" w:rsidTr="00853A85">
        <w:tc>
          <w:tcPr>
            <w:tcW w:w="4405" w:type="dxa"/>
            <w:shd w:val="clear" w:color="auto" w:fill="auto"/>
          </w:tcPr>
          <w:p w14:paraId="4850C35E" w14:textId="77777777" w:rsidR="00590908" w:rsidRPr="00706E7E" w:rsidRDefault="00590908" w:rsidP="00853A85">
            <w:pPr>
              <w:pStyle w:val="BodyText"/>
              <w:rPr>
                <w:lang w:val="en-US"/>
              </w:rPr>
            </w:pPr>
            <w:r w:rsidRPr="00706E7E">
              <w:rPr>
                <w:lang w:val="en-US"/>
              </w:rPr>
              <w:t xml:space="preserve">Simulated VHF radio  </w:t>
            </w:r>
          </w:p>
        </w:tc>
        <w:tc>
          <w:tcPr>
            <w:tcW w:w="4770" w:type="dxa"/>
            <w:shd w:val="clear" w:color="auto" w:fill="auto"/>
          </w:tcPr>
          <w:p w14:paraId="5D63C3B0" w14:textId="77777777" w:rsidR="00590908" w:rsidRPr="00706E7E" w:rsidRDefault="00590908" w:rsidP="00853A85">
            <w:pPr>
              <w:pStyle w:val="BodyText"/>
              <w:rPr>
                <w:lang w:val="en-US"/>
              </w:rPr>
            </w:pPr>
            <w:r w:rsidRPr="00706E7E">
              <w:rPr>
                <w:lang w:val="en-US"/>
              </w:rPr>
              <w:t xml:space="preserve">Simulated VHF radio </w:t>
            </w:r>
          </w:p>
        </w:tc>
      </w:tr>
      <w:tr w:rsidR="00590908" w14:paraId="76548A03" w14:textId="77777777" w:rsidTr="00853A85">
        <w:tc>
          <w:tcPr>
            <w:tcW w:w="4405" w:type="dxa"/>
            <w:shd w:val="clear" w:color="auto" w:fill="auto"/>
          </w:tcPr>
          <w:p w14:paraId="46BD5F54" w14:textId="77777777" w:rsidR="00590908" w:rsidRPr="00706E7E" w:rsidRDefault="00590908" w:rsidP="00853A85">
            <w:pPr>
              <w:pStyle w:val="BodyText"/>
              <w:rPr>
                <w:lang w:val="en-US"/>
              </w:rPr>
            </w:pPr>
            <w:r w:rsidRPr="00706E7E">
              <w:rPr>
                <w:lang w:val="en-US"/>
              </w:rPr>
              <w:t>Simulated telephone lines</w:t>
            </w:r>
          </w:p>
        </w:tc>
        <w:tc>
          <w:tcPr>
            <w:tcW w:w="4770" w:type="dxa"/>
            <w:shd w:val="clear" w:color="auto" w:fill="auto"/>
          </w:tcPr>
          <w:p w14:paraId="69FEFD9E" w14:textId="77777777" w:rsidR="00590908" w:rsidRPr="00706E7E" w:rsidRDefault="00590908" w:rsidP="00853A85">
            <w:pPr>
              <w:pStyle w:val="BodyText"/>
              <w:rPr>
                <w:lang w:val="en-US"/>
              </w:rPr>
            </w:pPr>
            <w:r w:rsidRPr="00706E7E">
              <w:rPr>
                <w:lang w:val="en-US"/>
              </w:rPr>
              <w:t>Simulated telephone line</w:t>
            </w:r>
          </w:p>
        </w:tc>
      </w:tr>
      <w:tr w:rsidR="00590908" w14:paraId="6A5B9A48" w14:textId="77777777" w:rsidTr="00853A85">
        <w:tc>
          <w:tcPr>
            <w:tcW w:w="4405" w:type="dxa"/>
            <w:shd w:val="clear" w:color="auto" w:fill="auto"/>
          </w:tcPr>
          <w:p w14:paraId="243F7959" w14:textId="77777777" w:rsidR="00590908" w:rsidRPr="00706E7E" w:rsidRDefault="00590908" w:rsidP="00853A85">
            <w:pPr>
              <w:pStyle w:val="BodyText"/>
              <w:rPr>
                <w:lang w:val="en-US"/>
              </w:rPr>
            </w:pPr>
            <w:r w:rsidRPr="00706E7E">
              <w:rPr>
                <w:lang w:val="en-US"/>
              </w:rPr>
              <w:t>Time of day activities – adjustable clock in simulator</w:t>
            </w:r>
          </w:p>
        </w:tc>
        <w:tc>
          <w:tcPr>
            <w:tcW w:w="4770" w:type="dxa"/>
            <w:shd w:val="clear" w:color="auto" w:fill="auto"/>
          </w:tcPr>
          <w:p w14:paraId="321F004F" w14:textId="77777777" w:rsidR="00590908" w:rsidRPr="00706E7E" w:rsidRDefault="00590908" w:rsidP="00853A85">
            <w:pPr>
              <w:pStyle w:val="BodyText"/>
              <w:rPr>
                <w:lang w:val="en-US"/>
              </w:rPr>
            </w:pPr>
            <w:r w:rsidRPr="00706E7E">
              <w:rPr>
                <w:lang w:val="en-US"/>
              </w:rPr>
              <w:t xml:space="preserve">Time of day activities, use of adjustable clock app </w:t>
            </w:r>
          </w:p>
        </w:tc>
      </w:tr>
      <w:tr w:rsidR="00590908" w14:paraId="1E0B44E3" w14:textId="77777777" w:rsidTr="00853A85">
        <w:tc>
          <w:tcPr>
            <w:tcW w:w="4405" w:type="dxa"/>
            <w:shd w:val="clear" w:color="auto" w:fill="auto"/>
          </w:tcPr>
          <w:p w14:paraId="573AB637" w14:textId="77777777" w:rsidR="00590908" w:rsidRPr="00706E7E" w:rsidRDefault="00590908" w:rsidP="00853A85">
            <w:pPr>
              <w:pStyle w:val="BodyText"/>
              <w:rPr>
                <w:lang w:val="en-US"/>
              </w:rPr>
            </w:pPr>
            <w:r w:rsidRPr="00706E7E">
              <w:rPr>
                <w:lang w:val="en-US"/>
              </w:rPr>
              <w:t>Training spaces for:</w:t>
            </w:r>
          </w:p>
          <w:p w14:paraId="026D31B4" w14:textId="77777777" w:rsidR="00590908" w:rsidRPr="00706E7E" w:rsidRDefault="00590908" w:rsidP="00590908">
            <w:pPr>
              <w:pStyle w:val="BodyText"/>
              <w:numPr>
                <w:ilvl w:val="0"/>
                <w:numId w:val="52"/>
              </w:numPr>
              <w:spacing w:line="240" w:lineRule="auto"/>
              <w:rPr>
                <w:lang w:val="en-US"/>
              </w:rPr>
            </w:pPr>
            <w:r w:rsidRPr="00706E7E">
              <w:rPr>
                <w:lang w:val="en-US"/>
              </w:rPr>
              <w:t>VTS Centre</w:t>
            </w:r>
          </w:p>
          <w:p w14:paraId="32187213" w14:textId="77777777" w:rsidR="00590908" w:rsidRPr="00706E7E" w:rsidRDefault="00590908" w:rsidP="00590908">
            <w:pPr>
              <w:pStyle w:val="BodyText"/>
              <w:numPr>
                <w:ilvl w:val="0"/>
                <w:numId w:val="52"/>
              </w:numPr>
              <w:spacing w:line="240" w:lineRule="auto"/>
              <w:rPr>
                <w:lang w:val="en-US"/>
              </w:rPr>
            </w:pPr>
            <w:r w:rsidRPr="00706E7E">
              <w:rPr>
                <w:lang w:val="en-US"/>
              </w:rPr>
              <w:t>Simulation control room</w:t>
            </w:r>
          </w:p>
          <w:p w14:paraId="6EDD18C5" w14:textId="77777777" w:rsidR="00590908" w:rsidRPr="00706E7E" w:rsidRDefault="00590908" w:rsidP="00590908">
            <w:pPr>
              <w:pStyle w:val="BodyText"/>
              <w:numPr>
                <w:ilvl w:val="0"/>
                <w:numId w:val="52"/>
              </w:numPr>
              <w:spacing w:line="240" w:lineRule="auto"/>
              <w:rPr>
                <w:lang w:val="en-US"/>
              </w:rPr>
            </w:pPr>
            <w:r w:rsidRPr="00706E7E">
              <w:rPr>
                <w:lang w:val="en-US"/>
              </w:rPr>
              <w:t xml:space="preserve">Outside world / Port Team </w:t>
            </w:r>
          </w:p>
        </w:tc>
        <w:tc>
          <w:tcPr>
            <w:tcW w:w="4770" w:type="dxa"/>
            <w:shd w:val="clear" w:color="auto" w:fill="auto"/>
          </w:tcPr>
          <w:p w14:paraId="330C348E" w14:textId="77777777" w:rsidR="00590908" w:rsidRPr="00706E7E" w:rsidRDefault="00590908" w:rsidP="00853A85">
            <w:pPr>
              <w:pStyle w:val="BodyText"/>
              <w:rPr>
                <w:lang w:val="en-US"/>
              </w:rPr>
            </w:pPr>
            <w:r w:rsidRPr="00706E7E">
              <w:rPr>
                <w:lang w:val="en-US"/>
              </w:rPr>
              <w:t>Breakout rooms in virtual classroom for:</w:t>
            </w:r>
          </w:p>
          <w:p w14:paraId="7648F024" w14:textId="77777777" w:rsidR="00590908" w:rsidRPr="00706E7E" w:rsidRDefault="00590908" w:rsidP="00590908">
            <w:pPr>
              <w:pStyle w:val="BodyText"/>
              <w:numPr>
                <w:ilvl w:val="0"/>
                <w:numId w:val="53"/>
              </w:numPr>
              <w:spacing w:line="240" w:lineRule="auto"/>
              <w:rPr>
                <w:lang w:val="en-US"/>
              </w:rPr>
            </w:pPr>
            <w:r w:rsidRPr="00706E7E">
              <w:rPr>
                <w:lang w:val="en-US"/>
              </w:rPr>
              <w:t>VTS Centre</w:t>
            </w:r>
          </w:p>
          <w:p w14:paraId="67319CFF" w14:textId="77777777" w:rsidR="00590908" w:rsidRPr="00706E7E" w:rsidRDefault="00590908" w:rsidP="00590908">
            <w:pPr>
              <w:pStyle w:val="BodyText"/>
              <w:numPr>
                <w:ilvl w:val="0"/>
                <w:numId w:val="53"/>
              </w:numPr>
              <w:spacing w:line="240" w:lineRule="auto"/>
              <w:rPr>
                <w:lang w:val="en-US"/>
              </w:rPr>
            </w:pPr>
            <w:r w:rsidRPr="00706E7E">
              <w:rPr>
                <w:lang w:val="en-US"/>
              </w:rPr>
              <w:t xml:space="preserve">Simulation control room </w:t>
            </w:r>
          </w:p>
          <w:p w14:paraId="7560CFA8" w14:textId="77777777" w:rsidR="00590908" w:rsidRPr="00706E7E" w:rsidRDefault="00590908" w:rsidP="00590908">
            <w:pPr>
              <w:pStyle w:val="BodyText"/>
              <w:numPr>
                <w:ilvl w:val="0"/>
                <w:numId w:val="53"/>
              </w:numPr>
              <w:spacing w:line="240" w:lineRule="auto"/>
              <w:rPr>
                <w:lang w:val="en-US"/>
              </w:rPr>
            </w:pPr>
            <w:r w:rsidRPr="00706E7E">
              <w:rPr>
                <w:lang w:val="en-US"/>
              </w:rPr>
              <w:t xml:space="preserve">Outside world / Port Team </w:t>
            </w:r>
          </w:p>
        </w:tc>
      </w:tr>
      <w:tr w:rsidR="00590908" w14:paraId="19C7768C" w14:textId="77777777" w:rsidTr="00853A85">
        <w:tc>
          <w:tcPr>
            <w:tcW w:w="4405" w:type="dxa"/>
            <w:shd w:val="clear" w:color="auto" w:fill="auto"/>
          </w:tcPr>
          <w:p w14:paraId="315E7ED3" w14:textId="77777777" w:rsidR="00590908" w:rsidRPr="00706E7E" w:rsidRDefault="00590908" w:rsidP="00853A85">
            <w:pPr>
              <w:pStyle w:val="BodyText"/>
              <w:rPr>
                <w:lang w:val="en-US"/>
              </w:rPr>
            </w:pPr>
            <w:r w:rsidRPr="00706E7E">
              <w:rPr>
                <w:lang w:val="en-US"/>
              </w:rPr>
              <w:t xml:space="preserve">Peer Monitor (Student as Peer Monitor sits in the VTS Centre and monitors the activity, making notes as per Peer Monitor Form ) </w:t>
            </w:r>
          </w:p>
        </w:tc>
        <w:tc>
          <w:tcPr>
            <w:tcW w:w="4770" w:type="dxa"/>
            <w:shd w:val="clear" w:color="auto" w:fill="auto"/>
          </w:tcPr>
          <w:p w14:paraId="11342DA3" w14:textId="77777777" w:rsidR="00590908" w:rsidRPr="00706E7E" w:rsidRDefault="00590908" w:rsidP="00853A85">
            <w:pPr>
              <w:pStyle w:val="BodyText"/>
              <w:rPr>
                <w:lang w:val="en-US"/>
              </w:rPr>
            </w:pPr>
            <w:r w:rsidRPr="00706E7E">
              <w:rPr>
                <w:lang w:val="en-US"/>
              </w:rPr>
              <w:t>Peer Monitor (Student as Peer Monitor monitors the activity in the VTS Centre, making notes as per Peer Monitor Form )</w:t>
            </w:r>
          </w:p>
        </w:tc>
      </w:tr>
    </w:tbl>
    <w:p w14:paraId="141B9268" w14:textId="77777777" w:rsidR="00590908" w:rsidRDefault="00590908" w:rsidP="00590908">
      <w:pPr>
        <w:pStyle w:val="BodyText"/>
        <w:rPr>
          <w:lang w:eastAsia="zh-CN"/>
        </w:rPr>
      </w:pPr>
    </w:p>
    <w:p w14:paraId="00CC6671" w14:textId="77777777" w:rsidR="00590908" w:rsidRDefault="00590908" w:rsidP="00590908">
      <w:pPr>
        <w:pStyle w:val="BodyText"/>
        <w:rPr>
          <w:lang w:eastAsia="zh-CN"/>
        </w:rPr>
      </w:pPr>
    </w:p>
    <w:p w14:paraId="21419439" w14:textId="16F862F2" w:rsidR="0099206C" w:rsidRDefault="0099206C" w:rsidP="00C9771E">
      <w:pPr>
        <w:pStyle w:val="Heading1"/>
        <w:rPr>
          <w:ins w:id="71" w:author="Jillian Carson-Jackson" w:date="2025-03-19T14:52:00Z" w16du:dateUtc="2025-03-19T13:52:00Z"/>
          <w:lang w:eastAsia="zh-CN"/>
        </w:rPr>
      </w:pPr>
      <w:bookmarkStart w:id="72" w:name="_Toc190343019"/>
      <w:ins w:id="73" w:author="Jillian Carson-Jackson" w:date="2025-03-19T14:52:00Z" w16du:dateUtc="2025-03-19T13:52:00Z">
        <w:r>
          <w:rPr>
            <w:lang w:eastAsia="zh-CN"/>
          </w:rPr>
          <w:lastRenderedPageBreak/>
          <w:t xml:space="preserve">Instructor Skill Sets </w:t>
        </w:r>
      </w:ins>
      <w:ins w:id="74" w:author="Jillian Carson-Jackson" w:date="2025-03-19T15:00:00Z" w16du:dateUtc="2025-03-19T14:00:00Z">
        <w:r w:rsidR="00920E4C">
          <w:rPr>
            <w:lang w:eastAsia="zh-CN"/>
          </w:rPr>
          <w:t xml:space="preserve">for Remote Training </w:t>
        </w:r>
      </w:ins>
    </w:p>
    <w:p w14:paraId="67A07F55" w14:textId="77777777" w:rsidR="0099206C" w:rsidRDefault="0099206C" w:rsidP="0099206C">
      <w:pPr>
        <w:pStyle w:val="Heading1separationline"/>
        <w:rPr>
          <w:ins w:id="75" w:author="Jillian Carson-Jackson" w:date="2025-03-19T15:11:00Z" w16du:dateUtc="2025-03-19T14:11:00Z"/>
          <w:lang w:eastAsia="zh-CN"/>
        </w:rPr>
      </w:pPr>
    </w:p>
    <w:p w14:paraId="043FEE5F" w14:textId="4BEB56CA" w:rsidR="00864E41" w:rsidRDefault="00864E41" w:rsidP="00864E41">
      <w:pPr>
        <w:pStyle w:val="BodyText"/>
        <w:rPr>
          <w:ins w:id="76" w:author="Jillian Carson-Jackson" w:date="2025-03-19T15:11:00Z" w16du:dateUtc="2025-03-19T14:11:00Z"/>
          <w:lang w:eastAsia="zh-CN"/>
        </w:rPr>
      </w:pPr>
      <w:ins w:id="77" w:author="Jillian Carson-Jackson" w:date="2025-03-19T15:12:00Z" w16du:dateUtc="2025-03-19T14:12:00Z">
        <w:r>
          <w:rPr>
            <w:lang w:eastAsia="zh-CN"/>
          </w:rPr>
          <w:t xml:space="preserve">[develop a table to reflect the ADDIE model with the skill sets] </w:t>
        </w:r>
      </w:ins>
    </w:p>
    <w:tbl>
      <w:tblPr>
        <w:tblStyle w:val="TableGrid"/>
        <w:tblW w:w="0" w:type="auto"/>
        <w:tblLook w:val="04A0" w:firstRow="1" w:lastRow="0" w:firstColumn="1" w:lastColumn="0" w:noHBand="0" w:noVBand="1"/>
      </w:tblPr>
      <w:tblGrid>
        <w:gridCol w:w="1456"/>
        <w:gridCol w:w="1456"/>
        <w:gridCol w:w="1456"/>
        <w:gridCol w:w="1456"/>
        <w:gridCol w:w="1457"/>
        <w:gridCol w:w="1457"/>
        <w:gridCol w:w="1457"/>
      </w:tblGrid>
      <w:tr w:rsidR="00864E41" w14:paraId="635CDDD2" w14:textId="77777777" w:rsidTr="00864E41">
        <w:trPr>
          <w:ins w:id="78" w:author="Jillian Carson-Jackson" w:date="2025-03-19T15:11:00Z" w16du:dateUtc="2025-03-19T14:11:00Z"/>
        </w:trPr>
        <w:tc>
          <w:tcPr>
            <w:tcW w:w="1456" w:type="dxa"/>
          </w:tcPr>
          <w:p w14:paraId="23EA98E5" w14:textId="11FB2EB3" w:rsidR="00864E41" w:rsidRDefault="00864E41" w:rsidP="00864E41">
            <w:pPr>
              <w:pStyle w:val="BodyText"/>
              <w:rPr>
                <w:ins w:id="79" w:author="Jillian Carson-Jackson" w:date="2025-03-19T15:11:00Z" w16du:dateUtc="2025-03-19T14:11:00Z"/>
                <w:lang w:eastAsia="zh-CN"/>
              </w:rPr>
            </w:pPr>
            <w:ins w:id="80" w:author="Jillian Carson-Jackson" w:date="2025-03-19T15:11:00Z" w16du:dateUtc="2025-03-19T14:11:00Z">
              <w:r>
                <w:rPr>
                  <w:lang w:eastAsia="zh-CN"/>
                </w:rPr>
                <w:t>Element</w:t>
              </w:r>
            </w:ins>
          </w:p>
        </w:tc>
        <w:tc>
          <w:tcPr>
            <w:tcW w:w="1456" w:type="dxa"/>
          </w:tcPr>
          <w:p w14:paraId="79F860A1" w14:textId="19079AA1" w:rsidR="00864E41" w:rsidRDefault="00864E41" w:rsidP="00864E41">
            <w:pPr>
              <w:pStyle w:val="BodyText"/>
              <w:rPr>
                <w:ins w:id="81" w:author="Jillian Carson-Jackson" w:date="2025-03-19T15:11:00Z" w16du:dateUtc="2025-03-19T14:11:00Z"/>
                <w:lang w:eastAsia="zh-CN"/>
              </w:rPr>
            </w:pPr>
            <w:ins w:id="82" w:author="Jillian Carson-Jackson" w:date="2025-03-19T15:11:00Z" w16du:dateUtc="2025-03-19T14:11:00Z">
              <w:r>
                <w:rPr>
                  <w:lang w:eastAsia="zh-CN"/>
                </w:rPr>
                <w:t>Analyse</w:t>
              </w:r>
            </w:ins>
          </w:p>
        </w:tc>
        <w:tc>
          <w:tcPr>
            <w:tcW w:w="1456" w:type="dxa"/>
          </w:tcPr>
          <w:p w14:paraId="489FFFB7" w14:textId="4198EE2E" w:rsidR="00864E41" w:rsidRDefault="00864E41" w:rsidP="00864E41">
            <w:pPr>
              <w:pStyle w:val="BodyText"/>
              <w:rPr>
                <w:ins w:id="83" w:author="Jillian Carson-Jackson" w:date="2025-03-19T15:11:00Z" w16du:dateUtc="2025-03-19T14:11:00Z"/>
                <w:lang w:eastAsia="zh-CN"/>
              </w:rPr>
            </w:pPr>
            <w:ins w:id="84" w:author="Jillian Carson-Jackson" w:date="2025-03-19T15:11:00Z" w16du:dateUtc="2025-03-19T14:11:00Z">
              <w:r>
                <w:rPr>
                  <w:lang w:eastAsia="zh-CN"/>
                </w:rPr>
                <w:t>Design</w:t>
              </w:r>
            </w:ins>
          </w:p>
        </w:tc>
        <w:tc>
          <w:tcPr>
            <w:tcW w:w="1456" w:type="dxa"/>
          </w:tcPr>
          <w:p w14:paraId="3D21F9CE" w14:textId="2A7B9CC5" w:rsidR="00864E41" w:rsidRDefault="00864E41" w:rsidP="00864E41">
            <w:pPr>
              <w:pStyle w:val="BodyText"/>
              <w:rPr>
                <w:ins w:id="85" w:author="Jillian Carson-Jackson" w:date="2025-03-19T15:11:00Z" w16du:dateUtc="2025-03-19T14:11:00Z"/>
                <w:lang w:eastAsia="zh-CN"/>
              </w:rPr>
            </w:pPr>
            <w:ins w:id="86" w:author="Jillian Carson-Jackson" w:date="2025-03-19T15:11:00Z" w16du:dateUtc="2025-03-19T14:11:00Z">
              <w:r>
                <w:rPr>
                  <w:lang w:eastAsia="zh-CN"/>
                </w:rPr>
                <w:t>Develop</w:t>
              </w:r>
            </w:ins>
          </w:p>
        </w:tc>
        <w:tc>
          <w:tcPr>
            <w:tcW w:w="1457" w:type="dxa"/>
          </w:tcPr>
          <w:p w14:paraId="5B792402" w14:textId="4A71A98A" w:rsidR="00864E41" w:rsidRDefault="00864E41" w:rsidP="00864E41">
            <w:pPr>
              <w:pStyle w:val="BodyText"/>
              <w:rPr>
                <w:ins w:id="87" w:author="Jillian Carson-Jackson" w:date="2025-03-19T15:11:00Z" w16du:dateUtc="2025-03-19T14:11:00Z"/>
                <w:lang w:eastAsia="zh-CN"/>
              </w:rPr>
            </w:pPr>
            <w:ins w:id="88" w:author="Jillian Carson-Jackson" w:date="2025-03-19T15:12:00Z" w16du:dateUtc="2025-03-19T14:12:00Z">
              <w:r>
                <w:rPr>
                  <w:lang w:eastAsia="zh-CN"/>
                </w:rPr>
                <w:t>Implement</w:t>
              </w:r>
            </w:ins>
          </w:p>
        </w:tc>
        <w:tc>
          <w:tcPr>
            <w:tcW w:w="1457" w:type="dxa"/>
          </w:tcPr>
          <w:p w14:paraId="51674834" w14:textId="43B1DB8A" w:rsidR="00864E41" w:rsidRDefault="00864E41" w:rsidP="00864E41">
            <w:pPr>
              <w:pStyle w:val="BodyText"/>
              <w:rPr>
                <w:ins w:id="89" w:author="Jillian Carson-Jackson" w:date="2025-03-19T15:11:00Z" w16du:dateUtc="2025-03-19T14:11:00Z"/>
                <w:lang w:eastAsia="zh-CN"/>
              </w:rPr>
            </w:pPr>
            <w:ins w:id="90" w:author="Jillian Carson-Jackson" w:date="2025-03-19T15:11:00Z" w16du:dateUtc="2025-03-19T14:11:00Z">
              <w:r>
                <w:rPr>
                  <w:lang w:eastAsia="zh-CN"/>
                </w:rPr>
                <w:t>Evaluate</w:t>
              </w:r>
            </w:ins>
          </w:p>
        </w:tc>
        <w:tc>
          <w:tcPr>
            <w:tcW w:w="1457" w:type="dxa"/>
          </w:tcPr>
          <w:p w14:paraId="0249C6D0" w14:textId="36F8563B" w:rsidR="00864E41" w:rsidRDefault="00864E41" w:rsidP="00864E41">
            <w:pPr>
              <w:pStyle w:val="BodyText"/>
              <w:rPr>
                <w:ins w:id="91" w:author="Jillian Carson-Jackson" w:date="2025-03-19T15:11:00Z" w16du:dateUtc="2025-03-19T14:11:00Z"/>
                <w:lang w:eastAsia="zh-CN"/>
              </w:rPr>
            </w:pPr>
            <w:ins w:id="92" w:author="Jillian Carson-Jackson" w:date="2025-03-19T15:11:00Z" w16du:dateUtc="2025-03-19T14:11:00Z">
              <w:r>
                <w:rPr>
                  <w:lang w:eastAsia="zh-CN"/>
                </w:rPr>
                <w:t>Comments</w:t>
              </w:r>
            </w:ins>
          </w:p>
        </w:tc>
      </w:tr>
      <w:tr w:rsidR="00864E41" w14:paraId="220DA9D9" w14:textId="77777777" w:rsidTr="00864E41">
        <w:trPr>
          <w:ins w:id="93" w:author="Jillian Carson-Jackson" w:date="2025-03-19T15:11:00Z" w16du:dateUtc="2025-03-19T14:11:00Z"/>
        </w:trPr>
        <w:tc>
          <w:tcPr>
            <w:tcW w:w="1456" w:type="dxa"/>
          </w:tcPr>
          <w:p w14:paraId="7CB6AD56" w14:textId="77777777" w:rsidR="00864E41" w:rsidRDefault="00864E41" w:rsidP="00864E41">
            <w:pPr>
              <w:pStyle w:val="BodyText"/>
              <w:rPr>
                <w:ins w:id="94" w:author="Jillian Carson-Jackson" w:date="2025-03-19T15:11:00Z" w16du:dateUtc="2025-03-19T14:11:00Z"/>
                <w:lang w:eastAsia="zh-CN"/>
              </w:rPr>
            </w:pPr>
          </w:p>
        </w:tc>
        <w:tc>
          <w:tcPr>
            <w:tcW w:w="1456" w:type="dxa"/>
          </w:tcPr>
          <w:p w14:paraId="0724AA3E" w14:textId="77777777" w:rsidR="00864E41" w:rsidRDefault="00864E41" w:rsidP="00864E41">
            <w:pPr>
              <w:pStyle w:val="BodyText"/>
              <w:rPr>
                <w:ins w:id="95" w:author="Jillian Carson-Jackson" w:date="2025-03-19T15:11:00Z" w16du:dateUtc="2025-03-19T14:11:00Z"/>
                <w:lang w:eastAsia="zh-CN"/>
              </w:rPr>
            </w:pPr>
          </w:p>
        </w:tc>
        <w:tc>
          <w:tcPr>
            <w:tcW w:w="1456" w:type="dxa"/>
          </w:tcPr>
          <w:p w14:paraId="24A3B284" w14:textId="77777777" w:rsidR="00864E41" w:rsidRDefault="00864E41" w:rsidP="00864E41">
            <w:pPr>
              <w:pStyle w:val="BodyText"/>
              <w:rPr>
                <w:ins w:id="96" w:author="Jillian Carson-Jackson" w:date="2025-03-19T15:11:00Z" w16du:dateUtc="2025-03-19T14:11:00Z"/>
                <w:lang w:eastAsia="zh-CN"/>
              </w:rPr>
            </w:pPr>
          </w:p>
        </w:tc>
        <w:tc>
          <w:tcPr>
            <w:tcW w:w="1456" w:type="dxa"/>
          </w:tcPr>
          <w:p w14:paraId="370428F4" w14:textId="77777777" w:rsidR="00864E41" w:rsidRDefault="00864E41" w:rsidP="00864E41">
            <w:pPr>
              <w:pStyle w:val="BodyText"/>
              <w:rPr>
                <w:ins w:id="97" w:author="Jillian Carson-Jackson" w:date="2025-03-19T15:11:00Z" w16du:dateUtc="2025-03-19T14:11:00Z"/>
                <w:lang w:eastAsia="zh-CN"/>
              </w:rPr>
            </w:pPr>
          </w:p>
        </w:tc>
        <w:tc>
          <w:tcPr>
            <w:tcW w:w="1457" w:type="dxa"/>
          </w:tcPr>
          <w:p w14:paraId="35A3D88E" w14:textId="77777777" w:rsidR="00864E41" w:rsidRDefault="00864E41" w:rsidP="00864E41">
            <w:pPr>
              <w:pStyle w:val="BodyText"/>
              <w:rPr>
                <w:ins w:id="98" w:author="Jillian Carson-Jackson" w:date="2025-03-19T15:11:00Z" w16du:dateUtc="2025-03-19T14:11:00Z"/>
                <w:lang w:eastAsia="zh-CN"/>
              </w:rPr>
            </w:pPr>
          </w:p>
        </w:tc>
        <w:tc>
          <w:tcPr>
            <w:tcW w:w="1457" w:type="dxa"/>
          </w:tcPr>
          <w:p w14:paraId="69B7971A" w14:textId="77777777" w:rsidR="00864E41" w:rsidRDefault="00864E41" w:rsidP="00864E41">
            <w:pPr>
              <w:pStyle w:val="BodyText"/>
              <w:rPr>
                <w:ins w:id="99" w:author="Jillian Carson-Jackson" w:date="2025-03-19T15:11:00Z" w16du:dateUtc="2025-03-19T14:11:00Z"/>
                <w:lang w:eastAsia="zh-CN"/>
              </w:rPr>
            </w:pPr>
          </w:p>
        </w:tc>
        <w:tc>
          <w:tcPr>
            <w:tcW w:w="1457" w:type="dxa"/>
          </w:tcPr>
          <w:p w14:paraId="432CA047" w14:textId="77777777" w:rsidR="00864E41" w:rsidRDefault="00864E41" w:rsidP="00864E41">
            <w:pPr>
              <w:pStyle w:val="BodyText"/>
              <w:rPr>
                <w:ins w:id="100" w:author="Jillian Carson-Jackson" w:date="2025-03-19T15:11:00Z" w16du:dateUtc="2025-03-19T14:11:00Z"/>
                <w:lang w:eastAsia="zh-CN"/>
              </w:rPr>
            </w:pPr>
          </w:p>
        </w:tc>
      </w:tr>
      <w:tr w:rsidR="00864E41" w14:paraId="7BDEE364" w14:textId="77777777" w:rsidTr="00864E41">
        <w:trPr>
          <w:ins w:id="101" w:author="Jillian Carson-Jackson" w:date="2025-03-19T15:11:00Z" w16du:dateUtc="2025-03-19T14:11:00Z"/>
        </w:trPr>
        <w:tc>
          <w:tcPr>
            <w:tcW w:w="1456" w:type="dxa"/>
          </w:tcPr>
          <w:p w14:paraId="0139AC73" w14:textId="77777777" w:rsidR="00864E41" w:rsidRDefault="00864E41" w:rsidP="00864E41">
            <w:pPr>
              <w:pStyle w:val="BodyText"/>
              <w:rPr>
                <w:ins w:id="102" w:author="Jillian Carson-Jackson" w:date="2025-03-19T15:11:00Z" w16du:dateUtc="2025-03-19T14:11:00Z"/>
                <w:lang w:eastAsia="zh-CN"/>
              </w:rPr>
            </w:pPr>
          </w:p>
        </w:tc>
        <w:tc>
          <w:tcPr>
            <w:tcW w:w="1456" w:type="dxa"/>
          </w:tcPr>
          <w:p w14:paraId="1C995740" w14:textId="77777777" w:rsidR="00864E41" w:rsidRDefault="00864E41" w:rsidP="00864E41">
            <w:pPr>
              <w:pStyle w:val="BodyText"/>
              <w:rPr>
                <w:ins w:id="103" w:author="Jillian Carson-Jackson" w:date="2025-03-19T15:11:00Z" w16du:dateUtc="2025-03-19T14:11:00Z"/>
                <w:lang w:eastAsia="zh-CN"/>
              </w:rPr>
            </w:pPr>
          </w:p>
        </w:tc>
        <w:tc>
          <w:tcPr>
            <w:tcW w:w="1456" w:type="dxa"/>
          </w:tcPr>
          <w:p w14:paraId="41B4F0D1" w14:textId="77777777" w:rsidR="00864E41" w:rsidRDefault="00864E41" w:rsidP="00864E41">
            <w:pPr>
              <w:pStyle w:val="BodyText"/>
              <w:rPr>
                <w:ins w:id="104" w:author="Jillian Carson-Jackson" w:date="2025-03-19T15:11:00Z" w16du:dateUtc="2025-03-19T14:11:00Z"/>
                <w:lang w:eastAsia="zh-CN"/>
              </w:rPr>
            </w:pPr>
          </w:p>
        </w:tc>
        <w:tc>
          <w:tcPr>
            <w:tcW w:w="1456" w:type="dxa"/>
          </w:tcPr>
          <w:p w14:paraId="55875A9A" w14:textId="77777777" w:rsidR="00864E41" w:rsidRDefault="00864E41" w:rsidP="00864E41">
            <w:pPr>
              <w:pStyle w:val="BodyText"/>
              <w:rPr>
                <w:ins w:id="105" w:author="Jillian Carson-Jackson" w:date="2025-03-19T15:11:00Z" w16du:dateUtc="2025-03-19T14:11:00Z"/>
                <w:lang w:eastAsia="zh-CN"/>
              </w:rPr>
            </w:pPr>
          </w:p>
        </w:tc>
        <w:tc>
          <w:tcPr>
            <w:tcW w:w="1457" w:type="dxa"/>
          </w:tcPr>
          <w:p w14:paraId="44ABB1D8" w14:textId="77777777" w:rsidR="00864E41" w:rsidRDefault="00864E41" w:rsidP="00864E41">
            <w:pPr>
              <w:pStyle w:val="BodyText"/>
              <w:rPr>
                <w:ins w:id="106" w:author="Jillian Carson-Jackson" w:date="2025-03-19T15:11:00Z" w16du:dateUtc="2025-03-19T14:11:00Z"/>
                <w:lang w:eastAsia="zh-CN"/>
              </w:rPr>
            </w:pPr>
          </w:p>
        </w:tc>
        <w:tc>
          <w:tcPr>
            <w:tcW w:w="1457" w:type="dxa"/>
          </w:tcPr>
          <w:p w14:paraId="09D27487" w14:textId="77777777" w:rsidR="00864E41" w:rsidRDefault="00864E41" w:rsidP="00864E41">
            <w:pPr>
              <w:pStyle w:val="BodyText"/>
              <w:rPr>
                <w:ins w:id="107" w:author="Jillian Carson-Jackson" w:date="2025-03-19T15:11:00Z" w16du:dateUtc="2025-03-19T14:11:00Z"/>
                <w:lang w:eastAsia="zh-CN"/>
              </w:rPr>
            </w:pPr>
          </w:p>
        </w:tc>
        <w:tc>
          <w:tcPr>
            <w:tcW w:w="1457" w:type="dxa"/>
          </w:tcPr>
          <w:p w14:paraId="69CD1656" w14:textId="77777777" w:rsidR="00864E41" w:rsidRDefault="00864E41" w:rsidP="00864E41">
            <w:pPr>
              <w:pStyle w:val="BodyText"/>
              <w:rPr>
                <w:ins w:id="108" w:author="Jillian Carson-Jackson" w:date="2025-03-19T15:11:00Z" w16du:dateUtc="2025-03-19T14:11:00Z"/>
                <w:lang w:eastAsia="zh-CN"/>
              </w:rPr>
            </w:pPr>
          </w:p>
        </w:tc>
      </w:tr>
      <w:tr w:rsidR="00864E41" w14:paraId="0B8013DE" w14:textId="77777777" w:rsidTr="00864E41">
        <w:trPr>
          <w:ins w:id="109" w:author="Jillian Carson-Jackson" w:date="2025-03-19T15:11:00Z" w16du:dateUtc="2025-03-19T14:11:00Z"/>
        </w:trPr>
        <w:tc>
          <w:tcPr>
            <w:tcW w:w="1456" w:type="dxa"/>
          </w:tcPr>
          <w:p w14:paraId="30C660BA" w14:textId="77777777" w:rsidR="00864E41" w:rsidRDefault="00864E41" w:rsidP="00864E41">
            <w:pPr>
              <w:pStyle w:val="BodyText"/>
              <w:rPr>
                <w:ins w:id="110" w:author="Jillian Carson-Jackson" w:date="2025-03-19T15:11:00Z" w16du:dateUtc="2025-03-19T14:11:00Z"/>
                <w:lang w:eastAsia="zh-CN"/>
              </w:rPr>
            </w:pPr>
          </w:p>
        </w:tc>
        <w:tc>
          <w:tcPr>
            <w:tcW w:w="1456" w:type="dxa"/>
          </w:tcPr>
          <w:p w14:paraId="45797A8A" w14:textId="77777777" w:rsidR="00864E41" w:rsidRDefault="00864E41" w:rsidP="00864E41">
            <w:pPr>
              <w:pStyle w:val="BodyText"/>
              <w:rPr>
                <w:ins w:id="111" w:author="Jillian Carson-Jackson" w:date="2025-03-19T15:11:00Z" w16du:dateUtc="2025-03-19T14:11:00Z"/>
                <w:lang w:eastAsia="zh-CN"/>
              </w:rPr>
            </w:pPr>
          </w:p>
        </w:tc>
        <w:tc>
          <w:tcPr>
            <w:tcW w:w="1456" w:type="dxa"/>
          </w:tcPr>
          <w:p w14:paraId="605ED819" w14:textId="77777777" w:rsidR="00864E41" w:rsidRDefault="00864E41" w:rsidP="00864E41">
            <w:pPr>
              <w:pStyle w:val="BodyText"/>
              <w:rPr>
                <w:ins w:id="112" w:author="Jillian Carson-Jackson" w:date="2025-03-19T15:11:00Z" w16du:dateUtc="2025-03-19T14:11:00Z"/>
                <w:lang w:eastAsia="zh-CN"/>
              </w:rPr>
            </w:pPr>
          </w:p>
        </w:tc>
        <w:tc>
          <w:tcPr>
            <w:tcW w:w="1456" w:type="dxa"/>
          </w:tcPr>
          <w:p w14:paraId="31951A5D" w14:textId="77777777" w:rsidR="00864E41" w:rsidRDefault="00864E41" w:rsidP="00864E41">
            <w:pPr>
              <w:pStyle w:val="BodyText"/>
              <w:rPr>
                <w:ins w:id="113" w:author="Jillian Carson-Jackson" w:date="2025-03-19T15:11:00Z" w16du:dateUtc="2025-03-19T14:11:00Z"/>
                <w:lang w:eastAsia="zh-CN"/>
              </w:rPr>
            </w:pPr>
          </w:p>
        </w:tc>
        <w:tc>
          <w:tcPr>
            <w:tcW w:w="1457" w:type="dxa"/>
          </w:tcPr>
          <w:p w14:paraId="40212F1D" w14:textId="77777777" w:rsidR="00864E41" w:rsidRDefault="00864E41" w:rsidP="00864E41">
            <w:pPr>
              <w:pStyle w:val="BodyText"/>
              <w:rPr>
                <w:ins w:id="114" w:author="Jillian Carson-Jackson" w:date="2025-03-19T15:11:00Z" w16du:dateUtc="2025-03-19T14:11:00Z"/>
                <w:lang w:eastAsia="zh-CN"/>
              </w:rPr>
            </w:pPr>
          </w:p>
        </w:tc>
        <w:tc>
          <w:tcPr>
            <w:tcW w:w="1457" w:type="dxa"/>
          </w:tcPr>
          <w:p w14:paraId="54193065" w14:textId="77777777" w:rsidR="00864E41" w:rsidRDefault="00864E41" w:rsidP="00864E41">
            <w:pPr>
              <w:pStyle w:val="BodyText"/>
              <w:rPr>
                <w:ins w:id="115" w:author="Jillian Carson-Jackson" w:date="2025-03-19T15:11:00Z" w16du:dateUtc="2025-03-19T14:11:00Z"/>
                <w:lang w:eastAsia="zh-CN"/>
              </w:rPr>
            </w:pPr>
          </w:p>
        </w:tc>
        <w:tc>
          <w:tcPr>
            <w:tcW w:w="1457" w:type="dxa"/>
          </w:tcPr>
          <w:p w14:paraId="656269C2" w14:textId="77777777" w:rsidR="00864E41" w:rsidRDefault="00864E41" w:rsidP="00864E41">
            <w:pPr>
              <w:pStyle w:val="BodyText"/>
              <w:rPr>
                <w:ins w:id="116" w:author="Jillian Carson-Jackson" w:date="2025-03-19T15:11:00Z" w16du:dateUtc="2025-03-19T14:11:00Z"/>
                <w:lang w:eastAsia="zh-CN"/>
              </w:rPr>
            </w:pPr>
          </w:p>
        </w:tc>
      </w:tr>
      <w:tr w:rsidR="00864E41" w14:paraId="48B19C7F" w14:textId="77777777" w:rsidTr="00864E41">
        <w:trPr>
          <w:ins w:id="117" w:author="Jillian Carson-Jackson" w:date="2025-03-19T15:11:00Z" w16du:dateUtc="2025-03-19T14:11:00Z"/>
        </w:trPr>
        <w:tc>
          <w:tcPr>
            <w:tcW w:w="1456" w:type="dxa"/>
          </w:tcPr>
          <w:p w14:paraId="4B86DDB3" w14:textId="77777777" w:rsidR="00864E41" w:rsidRDefault="00864E41" w:rsidP="00864E41">
            <w:pPr>
              <w:pStyle w:val="BodyText"/>
              <w:rPr>
                <w:ins w:id="118" w:author="Jillian Carson-Jackson" w:date="2025-03-19T15:11:00Z" w16du:dateUtc="2025-03-19T14:11:00Z"/>
                <w:lang w:eastAsia="zh-CN"/>
              </w:rPr>
            </w:pPr>
          </w:p>
        </w:tc>
        <w:tc>
          <w:tcPr>
            <w:tcW w:w="1456" w:type="dxa"/>
          </w:tcPr>
          <w:p w14:paraId="0FF402C2" w14:textId="77777777" w:rsidR="00864E41" w:rsidRDefault="00864E41" w:rsidP="00864E41">
            <w:pPr>
              <w:pStyle w:val="BodyText"/>
              <w:rPr>
                <w:ins w:id="119" w:author="Jillian Carson-Jackson" w:date="2025-03-19T15:11:00Z" w16du:dateUtc="2025-03-19T14:11:00Z"/>
                <w:lang w:eastAsia="zh-CN"/>
              </w:rPr>
            </w:pPr>
          </w:p>
        </w:tc>
        <w:tc>
          <w:tcPr>
            <w:tcW w:w="1456" w:type="dxa"/>
          </w:tcPr>
          <w:p w14:paraId="1F1A8114" w14:textId="77777777" w:rsidR="00864E41" w:rsidRDefault="00864E41" w:rsidP="00864E41">
            <w:pPr>
              <w:pStyle w:val="BodyText"/>
              <w:rPr>
                <w:ins w:id="120" w:author="Jillian Carson-Jackson" w:date="2025-03-19T15:11:00Z" w16du:dateUtc="2025-03-19T14:11:00Z"/>
                <w:lang w:eastAsia="zh-CN"/>
              </w:rPr>
            </w:pPr>
          </w:p>
        </w:tc>
        <w:tc>
          <w:tcPr>
            <w:tcW w:w="1456" w:type="dxa"/>
          </w:tcPr>
          <w:p w14:paraId="56D6A35F" w14:textId="77777777" w:rsidR="00864E41" w:rsidRDefault="00864E41" w:rsidP="00864E41">
            <w:pPr>
              <w:pStyle w:val="BodyText"/>
              <w:rPr>
                <w:ins w:id="121" w:author="Jillian Carson-Jackson" w:date="2025-03-19T15:11:00Z" w16du:dateUtc="2025-03-19T14:11:00Z"/>
                <w:lang w:eastAsia="zh-CN"/>
              </w:rPr>
            </w:pPr>
          </w:p>
        </w:tc>
        <w:tc>
          <w:tcPr>
            <w:tcW w:w="1457" w:type="dxa"/>
          </w:tcPr>
          <w:p w14:paraId="03465BD1" w14:textId="77777777" w:rsidR="00864E41" w:rsidRDefault="00864E41" w:rsidP="00864E41">
            <w:pPr>
              <w:pStyle w:val="BodyText"/>
              <w:rPr>
                <w:ins w:id="122" w:author="Jillian Carson-Jackson" w:date="2025-03-19T15:11:00Z" w16du:dateUtc="2025-03-19T14:11:00Z"/>
                <w:lang w:eastAsia="zh-CN"/>
              </w:rPr>
            </w:pPr>
          </w:p>
        </w:tc>
        <w:tc>
          <w:tcPr>
            <w:tcW w:w="1457" w:type="dxa"/>
          </w:tcPr>
          <w:p w14:paraId="3D3D0E68" w14:textId="77777777" w:rsidR="00864E41" w:rsidRDefault="00864E41" w:rsidP="00864E41">
            <w:pPr>
              <w:pStyle w:val="BodyText"/>
              <w:rPr>
                <w:ins w:id="123" w:author="Jillian Carson-Jackson" w:date="2025-03-19T15:11:00Z" w16du:dateUtc="2025-03-19T14:11:00Z"/>
                <w:lang w:eastAsia="zh-CN"/>
              </w:rPr>
            </w:pPr>
          </w:p>
        </w:tc>
        <w:tc>
          <w:tcPr>
            <w:tcW w:w="1457" w:type="dxa"/>
          </w:tcPr>
          <w:p w14:paraId="6A5E8F70" w14:textId="77777777" w:rsidR="00864E41" w:rsidRDefault="00864E41" w:rsidP="00864E41">
            <w:pPr>
              <w:pStyle w:val="BodyText"/>
              <w:rPr>
                <w:ins w:id="124" w:author="Jillian Carson-Jackson" w:date="2025-03-19T15:11:00Z" w16du:dateUtc="2025-03-19T14:11:00Z"/>
                <w:lang w:eastAsia="zh-CN"/>
              </w:rPr>
            </w:pPr>
          </w:p>
        </w:tc>
      </w:tr>
    </w:tbl>
    <w:p w14:paraId="32D6E581" w14:textId="77777777" w:rsidR="00864E41" w:rsidRPr="00864E41" w:rsidRDefault="00864E41" w:rsidP="00864E41">
      <w:pPr>
        <w:pStyle w:val="BodyText"/>
        <w:rPr>
          <w:ins w:id="125" w:author="Jillian Carson-Jackson" w:date="2025-03-19T14:52:00Z" w16du:dateUtc="2025-03-19T13:52:00Z"/>
          <w:lang w:eastAsia="zh-CN"/>
        </w:rPr>
        <w:pPrChange w:id="126" w:author="Jillian Carson-Jackson" w:date="2025-03-19T15:11:00Z" w16du:dateUtc="2025-03-19T14:11:00Z">
          <w:pPr>
            <w:pStyle w:val="Heading1separationline"/>
          </w:pPr>
        </w:pPrChange>
      </w:pPr>
    </w:p>
    <w:p w14:paraId="44A19766" w14:textId="5E0AB5CC" w:rsidR="004130D5" w:rsidRPr="00581826" w:rsidRDefault="004130D5" w:rsidP="0099206C">
      <w:pPr>
        <w:pStyle w:val="BodyText"/>
        <w:rPr>
          <w:ins w:id="127" w:author="Jillian Carson-Jackson" w:date="2025-03-19T15:10:00Z" w16du:dateUtc="2025-03-19T14:10:00Z"/>
          <w:b/>
          <w:bCs/>
          <w:lang w:eastAsia="zh-CN"/>
          <w:rPrChange w:id="128" w:author="Jillian Carson-Jackson" w:date="2025-03-19T15:14:00Z" w16du:dateUtc="2025-03-19T14:14:00Z">
            <w:rPr>
              <w:ins w:id="129" w:author="Jillian Carson-Jackson" w:date="2025-03-19T15:10:00Z" w16du:dateUtc="2025-03-19T14:10:00Z"/>
              <w:lang w:eastAsia="zh-CN"/>
            </w:rPr>
          </w:rPrChange>
        </w:rPr>
      </w:pPr>
      <w:ins w:id="130" w:author="Jillian Carson-Jackson" w:date="2025-03-19T15:10:00Z" w16du:dateUtc="2025-03-19T14:10:00Z">
        <w:r w:rsidRPr="00581826">
          <w:rPr>
            <w:b/>
            <w:bCs/>
            <w:lang w:eastAsia="zh-CN"/>
            <w:rPrChange w:id="131" w:author="Jillian Carson-Jackson" w:date="2025-03-19T15:14:00Z" w16du:dateUtc="2025-03-19T14:14:00Z">
              <w:rPr>
                <w:lang w:eastAsia="zh-CN"/>
              </w:rPr>
            </w:rPrChange>
          </w:rPr>
          <w:t xml:space="preserve">Skills sets for delivery as well as planning / designing </w:t>
        </w:r>
      </w:ins>
    </w:p>
    <w:p w14:paraId="61B8C7C4" w14:textId="6F8E640F" w:rsidR="0099206C" w:rsidRDefault="00C03226" w:rsidP="0099206C">
      <w:pPr>
        <w:pStyle w:val="BodyText"/>
        <w:rPr>
          <w:ins w:id="132" w:author="Jillian Carson-Jackson" w:date="2025-03-19T14:53:00Z" w16du:dateUtc="2025-03-19T13:53:00Z"/>
          <w:lang w:eastAsia="zh-CN"/>
        </w:rPr>
      </w:pPr>
      <w:ins w:id="133" w:author="Jillian Carson-Jackson" w:date="2025-03-19T14:53:00Z" w16du:dateUtc="2025-03-19T13:53:00Z">
        <w:r>
          <w:rPr>
            <w:lang w:eastAsia="zh-CN"/>
          </w:rPr>
          <w:t xml:space="preserve">Know the tools </w:t>
        </w:r>
      </w:ins>
    </w:p>
    <w:p w14:paraId="4519E999" w14:textId="66D05D56" w:rsidR="00C03226" w:rsidRDefault="004E377E" w:rsidP="0099206C">
      <w:pPr>
        <w:pStyle w:val="BodyText"/>
        <w:rPr>
          <w:ins w:id="134" w:author="Jillian Carson-Jackson" w:date="2025-03-19T14:53:00Z" w16du:dateUtc="2025-03-19T13:53:00Z"/>
          <w:lang w:eastAsia="zh-CN"/>
        </w:rPr>
      </w:pPr>
      <w:ins w:id="135" w:author="Jillian Carson-Jackson" w:date="2025-03-19T14:53:00Z" w16du:dateUtc="2025-03-19T13:53:00Z">
        <w:r>
          <w:rPr>
            <w:lang w:eastAsia="zh-CN"/>
          </w:rPr>
          <w:t xml:space="preserve">techniques for interaction online / remote </w:t>
        </w:r>
      </w:ins>
    </w:p>
    <w:p w14:paraId="127A8711" w14:textId="48BAD1DF" w:rsidR="004E377E" w:rsidRDefault="004E377E" w:rsidP="0099206C">
      <w:pPr>
        <w:pStyle w:val="BodyText"/>
        <w:rPr>
          <w:ins w:id="136" w:author="Jillian Carson-Jackson" w:date="2025-03-19T14:54:00Z" w16du:dateUtc="2025-03-19T13:54:00Z"/>
          <w:lang w:eastAsia="zh-CN"/>
        </w:rPr>
      </w:pPr>
      <w:ins w:id="137" w:author="Jillian Carson-Jackson" w:date="2025-03-19T14:54:00Z" w16du:dateUtc="2025-03-19T13:54:00Z">
        <w:r>
          <w:rPr>
            <w:lang w:eastAsia="zh-CN"/>
          </w:rPr>
          <w:t xml:space="preserve">Able to convey information clearly and concisely (communication skills) </w:t>
        </w:r>
      </w:ins>
    </w:p>
    <w:p w14:paraId="6BDDF2E9" w14:textId="48D50705" w:rsidR="004E377E" w:rsidRDefault="006140C6" w:rsidP="0099206C">
      <w:pPr>
        <w:pStyle w:val="BodyText"/>
        <w:rPr>
          <w:ins w:id="138" w:author="Jillian Carson-Jackson" w:date="2025-03-19T14:55:00Z" w16du:dateUtc="2025-03-19T13:55:00Z"/>
          <w:lang w:eastAsia="zh-CN"/>
        </w:rPr>
      </w:pPr>
      <w:ins w:id="139" w:author="Jillian Carson-Jackson" w:date="2025-03-19T14:54:00Z" w16du:dateUtc="2025-03-19T13:54:00Z">
        <w:r>
          <w:rPr>
            <w:lang w:eastAsia="zh-CN"/>
          </w:rPr>
          <w:t xml:space="preserve">Use of tonal quality when presenting / Pitch Pace Power and Pause </w:t>
        </w:r>
      </w:ins>
    </w:p>
    <w:p w14:paraId="041E6BEE" w14:textId="0B63A31F" w:rsidR="008708C1" w:rsidRDefault="007948C5" w:rsidP="0099206C">
      <w:pPr>
        <w:pStyle w:val="BodyText"/>
        <w:rPr>
          <w:ins w:id="140" w:author="Jillian Carson-Jackson" w:date="2025-03-19T14:58:00Z" w16du:dateUtc="2025-03-19T13:58:00Z"/>
          <w:lang w:eastAsia="zh-CN"/>
        </w:rPr>
      </w:pPr>
      <w:ins w:id="141" w:author="Jillian Carson-Jackson" w:date="2025-03-19T14:56:00Z" w16du:dateUtc="2025-03-19T13:56:00Z">
        <w:r>
          <w:rPr>
            <w:lang w:eastAsia="zh-CN"/>
          </w:rPr>
          <w:t xml:space="preserve">Focus energy to bring the students along </w:t>
        </w:r>
      </w:ins>
    </w:p>
    <w:p w14:paraId="36A2B6B7" w14:textId="42669E04" w:rsidR="00AD54C8" w:rsidRDefault="00AD54C8" w:rsidP="0099206C">
      <w:pPr>
        <w:pStyle w:val="BodyText"/>
        <w:rPr>
          <w:ins w:id="142" w:author="Jillian Carson-Jackson" w:date="2025-03-19T14:58:00Z" w16du:dateUtc="2025-03-19T13:58:00Z"/>
          <w:lang w:eastAsia="zh-CN"/>
        </w:rPr>
      </w:pPr>
      <w:ins w:id="143" w:author="Jillian Carson-Jackson" w:date="2025-03-19T14:58:00Z" w16du:dateUtc="2025-03-19T13:58:00Z">
        <w:r>
          <w:rPr>
            <w:lang w:eastAsia="zh-CN"/>
          </w:rPr>
          <w:t xml:space="preserve">Encouraging student to student interaction </w:t>
        </w:r>
      </w:ins>
    </w:p>
    <w:p w14:paraId="33487DA3" w14:textId="35ECD4FF" w:rsidR="00AD54C8" w:rsidRDefault="00AD54C8" w:rsidP="0099206C">
      <w:pPr>
        <w:pStyle w:val="BodyText"/>
        <w:rPr>
          <w:ins w:id="144" w:author="Jillian Carson-Jackson" w:date="2025-03-19T14:58:00Z" w16du:dateUtc="2025-03-19T13:58:00Z"/>
          <w:lang w:eastAsia="zh-CN"/>
        </w:rPr>
      </w:pPr>
      <w:ins w:id="145" w:author="Jillian Carson-Jackson" w:date="2025-03-19T14:58:00Z" w16du:dateUtc="2025-03-19T13:58:00Z">
        <w:r>
          <w:rPr>
            <w:lang w:eastAsia="zh-CN"/>
          </w:rPr>
          <w:t xml:space="preserve">Time management </w:t>
        </w:r>
      </w:ins>
    </w:p>
    <w:p w14:paraId="6AE895BE" w14:textId="718ECC45" w:rsidR="00AD54C8" w:rsidRDefault="00B57EC1" w:rsidP="0099206C">
      <w:pPr>
        <w:pStyle w:val="BodyText"/>
        <w:rPr>
          <w:ins w:id="146" w:author="Jillian Carson-Jackson" w:date="2025-03-19T15:07:00Z" w16du:dateUtc="2025-03-19T14:07:00Z"/>
          <w:lang w:eastAsia="zh-CN"/>
        </w:rPr>
      </w:pPr>
      <w:ins w:id="147" w:author="Jillian Carson-Jackson" w:date="2025-03-19T14:59:00Z" w16du:dateUtc="2025-03-19T13:59:00Z">
        <w:r>
          <w:rPr>
            <w:lang w:eastAsia="zh-CN"/>
          </w:rPr>
          <w:t>Fatigue management (screen fatigue</w:t>
        </w:r>
      </w:ins>
      <w:ins w:id="148" w:author="Jillian Carson-Jackson" w:date="2025-03-19T15:08:00Z" w16du:dateUtc="2025-03-19T14:08:00Z">
        <w:r w:rsidR="00BE39E2">
          <w:rPr>
            <w:lang w:eastAsia="zh-CN"/>
          </w:rPr>
          <w:t xml:space="preserve">, time zone) </w:t>
        </w:r>
      </w:ins>
    </w:p>
    <w:p w14:paraId="6481A6C0" w14:textId="204C00A5" w:rsidR="006D19F8" w:rsidRDefault="006D19F8" w:rsidP="0099206C">
      <w:pPr>
        <w:pStyle w:val="BodyText"/>
        <w:rPr>
          <w:ins w:id="149" w:author="Jillian Carson-Jackson" w:date="2025-03-19T15:07:00Z" w16du:dateUtc="2025-03-19T14:07:00Z"/>
          <w:lang w:eastAsia="zh-CN"/>
        </w:rPr>
      </w:pPr>
      <w:ins w:id="150" w:author="Jillian Carson-Jackson" w:date="2025-03-19T15:07:00Z" w16du:dateUtc="2025-03-19T14:07:00Z">
        <w:r>
          <w:rPr>
            <w:lang w:eastAsia="zh-CN"/>
          </w:rPr>
          <w:t xml:space="preserve">Cultural </w:t>
        </w:r>
      </w:ins>
      <w:ins w:id="151" w:author="Jillian Carson-Jackson" w:date="2025-03-19T15:12:00Z" w16du:dateUtc="2025-03-19T14:12:00Z">
        <w:r w:rsidR="00864E41">
          <w:rPr>
            <w:lang w:eastAsia="zh-CN"/>
          </w:rPr>
          <w:t>awareness</w:t>
        </w:r>
      </w:ins>
      <w:ins w:id="152" w:author="Jillian Carson-Jackson" w:date="2025-03-19T15:13:00Z" w16du:dateUtc="2025-03-19T14:13:00Z">
        <w:r w:rsidR="00EC65F0">
          <w:rPr>
            <w:lang w:eastAsia="zh-CN"/>
          </w:rPr>
          <w:t xml:space="preserve"> (includes sensitivity)</w:t>
        </w:r>
      </w:ins>
    </w:p>
    <w:p w14:paraId="36056D25" w14:textId="77777777" w:rsidR="006D19F8" w:rsidRPr="0099206C" w:rsidRDefault="006D19F8" w:rsidP="0099206C">
      <w:pPr>
        <w:pStyle w:val="BodyText"/>
        <w:rPr>
          <w:ins w:id="153" w:author="Jillian Carson-Jackson" w:date="2025-03-19T14:52:00Z" w16du:dateUtc="2025-03-19T13:52:00Z"/>
          <w:lang w:eastAsia="zh-CN"/>
        </w:rPr>
        <w:pPrChange w:id="154" w:author="Jillian Carson-Jackson" w:date="2025-03-19T14:52:00Z" w16du:dateUtc="2025-03-19T13:52:00Z">
          <w:pPr>
            <w:pStyle w:val="Heading1"/>
          </w:pPr>
        </w:pPrChange>
      </w:pPr>
    </w:p>
    <w:p w14:paraId="410D85A2" w14:textId="2C67B2C2" w:rsidR="00C9771E" w:rsidRPr="00D12655" w:rsidRDefault="00C9771E" w:rsidP="00C9771E">
      <w:pPr>
        <w:pStyle w:val="Heading1"/>
        <w:rPr>
          <w:lang w:eastAsia="zh-CN"/>
        </w:rPr>
      </w:pPr>
      <w:r w:rsidRPr="00C9771E">
        <w:t>Preparing</w:t>
      </w:r>
      <w:r>
        <w:rPr>
          <w:lang w:eastAsia="zh-CN"/>
        </w:rPr>
        <w:t xml:space="preserve"> for remote </w:t>
      </w:r>
      <w:commentRangeStart w:id="155"/>
      <w:r>
        <w:rPr>
          <w:lang w:eastAsia="zh-CN"/>
        </w:rPr>
        <w:t>training</w:t>
      </w:r>
      <w:commentRangeEnd w:id="155"/>
      <w:r>
        <w:rPr>
          <w:rStyle w:val="CommentReference"/>
          <w:b w:val="0"/>
          <w:bCs w:val="0"/>
          <w:caps w:val="0"/>
          <w:color w:val="auto"/>
        </w:rPr>
        <w:commentReference w:id="155"/>
      </w:r>
      <w:bookmarkEnd w:id="72"/>
    </w:p>
    <w:p w14:paraId="3ECC7C2E" w14:textId="77777777" w:rsidR="00C9771E" w:rsidRDefault="00C9771E" w:rsidP="00C9771E">
      <w:pPr>
        <w:spacing w:after="200" w:line="276" w:lineRule="auto"/>
        <w:jc w:val="both"/>
        <w:rPr>
          <w:sz w:val="22"/>
          <w:lang w:eastAsia="zh-CN"/>
        </w:rPr>
      </w:pPr>
      <w:r w:rsidRPr="00D12655">
        <w:rPr>
          <w:sz w:val="22"/>
          <w:lang w:eastAsia="zh-CN"/>
        </w:rPr>
        <w:t xml:space="preserve">Before </w:t>
      </w:r>
      <w:r w:rsidRPr="00D12655">
        <w:rPr>
          <w:rFonts w:hint="eastAsia"/>
          <w:sz w:val="22"/>
          <w:lang w:eastAsia="zh-CN"/>
        </w:rPr>
        <w:t>conducting</w:t>
      </w:r>
      <w:r w:rsidRPr="00D12655">
        <w:rPr>
          <w:sz w:val="22"/>
          <w:lang w:eastAsia="zh-CN"/>
        </w:rPr>
        <w:t xml:space="preserve"> remote training, </w:t>
      </w:r>
      <w:r w:rsidRPr="00D12655">
        <w:rPr>
          <w:rFonts w:hint="eastAsia"/>
          <w:sz w:val="22"/>
          <w:lang w:eastAsia="zh-CN"/>
        </w:rPr>
        <w:t xml:space="preserve">it should be </w:t>
      </w:r>
      <w:r w:rsidRPr="00D12655">
        <w:rPr>
          <w:sz w:val="22"/>
          <w:lang w:eastAsia="zh-CN"/>
        </w:rPr>
        <w:t>consider</w:t>
      </w:r>
      <w:r w:rsidRPr="00D12655">
        <w:rPr>
          <w:rFonts w:hint="eastAsia"/>
          <w:sz w:val="22"/>
          <w:lang w:eastAsia="zh-CN"/>
        </w:rPr>
        <w:t xml:space="preserve">ed </w:t>
      </w:r>
      <w:r w:rsidRPr="00D12655">
        <w:rPr>
          <w:sz w:val="22"/>
          <w:lang w:eastAsia="zh-CN"/>
        </w:rPr>
        <w:t xml:space="preserve">whether the tools and scenarios used for remote training </w:t>
      </w:r>
      <w:r w:rsidRPr="00D12655">
        <w:rPr>
          <w:rFonts w:hint="eastAsia"/>
          <w:sz w:val="22"/>
          <w:lang w:eastAsia="zh-CN"/>
        </w:rPr>
        <w:t xml:space="preserve">could </w:t>
      </w:r>
      <w:r w:rsidRPr="00D12655">
        <w:rPr>
          <w:sz w:val="22"/>
          <w:lang w:eastAsia="zh-CN"/>
        </w:rPr>
        <w:t xml:space="preserve">meet the requirements </w:t>
      </w:r>
      <w:r w:rsidRPr="00D12655">
        <w:rPr>
          <w:rFonts w:hint="eastAsia"/>
          <w:sz w:val="22"/>
          <w:lang w:eastAsia="zh-CN"/>
        </w:rPr>
        <w:t>related and t</w:t>
      </w:r>
      <w:r w:rsidRPr="00D12655">
        <w:rPr>
          <w:sz w:val="22"/>
          <w:lang w:eastAsia="zh-CN"/>
        </w:rPr>
        <w:t>he following factors may be considered:</w:t>
      </w:r>
    </w:p>
    <w:p w14:paraId="45C4D2DE" w14:textId="77777777" w:rsidR="00C9771E" w:rsidRPr="00EF3F1E" w:rsidRDefault="00C9771E" w:rsidP="00C9771E">
      <w:pPr>
        <w:spacing w:after="200" w:line="276" w:lineRule="auto"/>
        <w:jc w:val="both"/>
        <w:rPr>
          <w:sz w:val="22"/>
          <w:highlight w:val="yellow"/>
          <w:lang w:eastAsia="zh-CN"/>
        </w:rPr>
      </w:pPr>
      <w:r w:rsidRPr="00EF3F1E">
        <w:rPr>
          <w:sz w:val="22"/>
          <w:highlight w:val="yellow"/>
          <w:lang w:eastAsia="zh-CN"/>
        </w:rPr>
        <w:t>To consider – the content / structure of training</w:t>
      </w:r>
    </w:p>
    <w:p w14:paraId="2ADA668A" w14:textId="697E8D6C" w:rsidR="00C9771E" w:rsidRPr="00EF3F1E" w:rsidDel="00306649" w:rsidRDefault="00C9771E" w:rsidP="00C9771E">
      <w:pPr>
        <w:spacing w:after="200" w:line="276" w:lineRule="auto"/>
        <w:jc w:val="both"/>
        <w:rPr>
          <w:del w:id="156" w:author="Jillian Carson-Jackson" w:date="2025-03-19T15:19:00Z" w16du:dateUtc="2025-03-19T14:19:00Z"/>
          <w:sz w:val="22"/>
          <w:highlight w:val="yellow"/>
          <w:lang w:eastAsia="zh-CN"/>
        </w:rPr>
      </w:pPr>
      <w:del w:id="157" w:author="Jillian Carson-Jackson" w:date="2025-03-19T15:19:00Z" w16du:dateUtc="2025-03-19T14:19:00Z">
        <w:r w:rsidRPr="00EF3F1E" w:rsidDel="00306649">
          <w:rPr>
            <w:sz w:val="22"/>
            <w:highlight w:val="yellow"/>
            <w:lang w:eastAsia="zh-CN"/>
          </w:rPr>
          <w:delText xml:space="preserve">The instructors – prepare, skill sets </w:delText>
        </w:r>
      </w:del>
    </w:p>
    <w:p w14:paraId="179C9872" w14:textId="77777777" w:rsidR="00C9771E" w:rsidRDefault="00C9771E" w:rsidP="00C9771E">
      <w:pPr>
        <w:spacing w:after="200" w:line="276" w:lineRule="auto"/>
        <w:jc w:val="both"/>
        <w:rPr>
          <w:ins w:id="158" w:author="Jillian Carson-Jackson" w:date="2025-03-19T15:20:00Z" w16du:dateUtc="2025-03-19T14:20:00Z"/>
          <w:sz w:val="22"/>
          <w:lang w:eastAsia="zh-CN"/>
        </w:rPr>
      </w:pPr>
      <w:r w:rsidRPr="00EF3F1E">
        <w:rPr>
          <w:sz w:val="22"/>
          <w:highlight w:val="yellow"/>
          <w:lang w:eastAsia="zh-CN"/>
        </w:rPr>
        <w:t>The trainees – consider their requirements / right equipment; technical equipment; mental preparation.</w:t>
      </w:r>
      <w:r>
        <w:rPr>
          <w:sz w:val="22"/>
          <w:lang w:eastAsia="zh-CN"/>
        </w:rPr>
        <w:t xml:space="preserve"> </w:t>
      </w:r>
    </w:p>
    <w:p w14:paraId="0BA917DD" w14:textId="2E5CD450" w:rsidR="00E90A2D" w:rsidRDefault="00E90A2D" w:rsidP="00C9771E">
      <w:pPr>
        <w:spacing w:after="200" w:line="276" w:lineRule="auto"/>
        <w:jc w:val="both"/>
        <w:rPr>
          <w:ins w:id="159" w:author="Jillian Carson-Jackson" w:date="2025-03-19T15:21:00Z" w16du:dateUtc="2025-03-19T14:21:00Z"/>
          <w:sz w:val="22"/>
          <w:lang w:eastAsia="zh-CN"/>
        </w:rPr>
      </w:pPr>
      <w:ins w:id="160" w:author="Jillian Carson-Jackson" w:date="2025-03-19T15:20:00Z" w16du:dateUtc="2025-03-19T14:20:00Z">
        <w:r>
          <w:rPr>
            <w:sz w:val="22"/>
            <w:lang w:eastAsia="zh-CN"/>
          </w:rPr>
          <w:t>Ho</w:t>
        </w:r>
      </w:ins>
      <w:ins w:id="161" w:author="Jillian Carson-Jackson" w:date="2025-03-19T15:21:00Z" w16du:dateUtc="2025-03-19T14:21:00Z">
        <w:r>
          <w:rPr>
            <w:sz w:val="22"/>
            <w:lang w:eastAsia="zh-CN"/>
          </w:rPr>
          <w:t>w to prepare the trainees</w:t>
        </w:r>
        <w:r w:rsidR="002E40C9">
          <w:rPr>
            <w:sz w:val="22"/>
            <w:lang w:eastAsia="zh-CN"/>
          </w:rPr>
          <w:t xml:space="preserve"> / have students prepare to ‘teach’ elements they have difficulty with </w:t>
        </w:r>
      </w:ins>
    </w:p>
    <w:p w14:paraId="17D5841A" w14:textId="38D2886F" w:rsidR="002E40C9" w:rsidRDefault="00954BDE" w:rsidP="00C9771E">
      <w:pPr>
        <w:spacing w:after="200" w:line="276" w:lineRule="auto"/>
        <w:jc w:val="both"/>
        <w:rPr>
          <w:ins w:id="162" w:author="Jillian Carson-Jackson" w:date="2025-03-19T15:23:00Z" w16du:dateUtc="2025-03-19T14:23:00Z"/>
          <w:sz w:val="22"/>
          <w:lang w:eastAsia="zh-CN"/>
        </w:rPr>
      </w:pPr>
      <w:ins w:id="163" w:author="Jillian Carson-Jackson" w:date="2025-03-19T15:22:00Z" w16du:dateUtc="2025-03-19T14:22:00Z">
        <w:r>
          <w:rPr>
            <w:sz w:val="22"/>
            <w:lang w:eastAsia="zh-CN"/>
          </w:rPr>
          <w:t xml:space="preserve">Different type of remote training- </w:t>
        </w:r>
        <w:r w:rsidR="00A00C71">
          <w:rPr>
            <w:sz w:val="22"/>
            <w:lang w:eastAsia="zh-CN"/>
          </w:rPr>
          <w:t>‘lecture’ join when you can</w:t>
        </w:r>
      </w:ins>
      <w:ins w:id="164" w:author="Jillian Carson-Jackson" w:date="2025-03-19T15:23:00Z" w16du:dateUtc="2025-03-19T14:23:00Z">
        <w:r w:rsidR="00D50D9A">
          <w:rPr>
            <w:sz w:val="22"/>
            <w:lang w:eastAsia="zh-CN"/>
          </w:rPr>
          <w:t xml:space="preserve"> (optional lectures)</w:t>
        </w:r>
      </w:ins>
      <w:ins w:id="165" w:author="Jillian Carson-Jackson" w:date="2025-03-19T15:22:00Z" w16du:dateUtc="2025-03-19T14:22:00Z">
        <w:r w:rsidR="00A00C71">
          <w:rPr>
            <w:sz w:val="22"/>
            <w:lang w:eastAsia="zh-CN"/>
          </w:rPr>
          <w:t>; some elements must participate in small teams; some elements use your own lap</w:t>
        </w:r>
      </w:ins>
      <w:ins w:id="166" w:author="Jillian Carson-Jackson" w:date="2025-03-19T15:23:00Z" w16du:dateUtc="2025-03-19T14:23:00Z">
        <w:r w:rsidR="00A00C71">
          <w:rPr>
            <w:sz w:val="22"/>
            <w:lang w:eastAsia="zh-CN"/>
          </w:rPr>
          <w:t xml:space="preserve">top </w:t>
        </w:r>
        <w:r w:rsidR="00D50D9A">
          <w:rPr>
            <w:sz w:val="22"/>
            <w:lang w:eastAsia="zh-CN"/>
          </w:rPr>
          <w:t xml:space="preserve">// Preparation for training may be different for each of these elements.  </w:t>
        </w:r>
      </w:ins>
      <w:ins w:id="167" w:author="Jillian Carson-Jackson" w:date="2025-03-19T15:24:00Z" w16du:dateUtc="2025-03-19T14:24:00Z">
        <w:r w:rsidR="003F7DA4">
          <w:rPr>
            <w:sz w:val="22"/>
            <w:lang w:eastAsia="zh-CN"/>
          </w:rPr>
          <w:t xml:space="preserve">Requirement for training may be different. </w:t>
        </w:r>
      </w:ins>
    </w:p>
    <w:p w14:paraId="3E86174C" w14:textId="77777777" w:rsidR="002C7646" w:rsidRPr="00D12655" w:rsidRDefault="002C7646" w:rsidP="00C9771E">
      <w:pPr>
        <w:spacing w:after="200" w:line="276" w:lineRule="auto"/>
        <w:jc w:val="both"/>
        <w:rPr>
          <w:sz w:val="22"/>
          <w:lang w:eastAsia="zh-CN"/>
        </w:rPr>
      </w:pPr>
    </w:p>
    <w:p w14:paraId="6D911EDC" w14:textId="77777777" w:rsidR="00C9771E" w:rsidRDefault="00C9771E" w:rsidP="00C9771E">
      <w:pPr>
        <w:pStyle w:val="Heading2"/>
        <w:rPr>
          <w:rFonts w:eastAsia="SimSun"/>
          <w:lang w:eastAsia="zh-CN"/>
        </w:rPr>
      </w:pPr>
      <w:bookmarkStart w:id="168" w:name="_Toc157685704"/>
      <w:bookmarkStart w:id="169" w:name="_Toc190343020"/>
      <w:r w:rsidRPr="00D12655">
        <w:t xml:space="preserve">Network </w:t>
      </w:r>
      <w:r w:rsidRPr="00D12655">
        <w:rPr>
          <w:rFonts w:eastAsia="SimSun" w:hint="eastAsia"/>
          <w:lang w:eastAsia="zh-CN"/>
        </w:rPr>
        <w:t>Perspectives</w:t>
      </w:r>
      <w:bookmarkEnd w:id="168"/>
      <w:bookmarkEnd w:id="169"/>
    </w:p>
    <w:p w14:paraId="6B40B568" w14:textId="77777777" w:rsidR="00C9771E" w:rsidRDefault="00C9771E" w:rsidP="00C9771E">
      <w:pPr>
        <w:pStyle w:val="Heading2separationline"/>
        <w:rPr>
          <w:lang w:eastAsia="zh-CN"/>
        </w:rPr>
      </w:pPr>
    </w:p>
    <w:p w14:paraId="7359C8C4" w14:textId="582E2722" w:rsidR="00C9771E" w:rsidRDefault="00C9771E" w:rsidP="00C9771E">
      <w:pPr>
        <w:spacing w:after="200" w:line="276" w:lineRule="auto"/>
        <w:jc w:val="both"/>
        <w:rPr>
          <w:ins w:id="170" w:author="Jillian Carson-Jackson" w:date="2025-03-19T15:30:00Z" w16du:dateUtc="2025-03-19T14:30:00Z"/>
          <w:sz w:val="22"/>
          <w:lang w:eastAsia="zh-CN"/>
        </w:rPr>
      </w:pPr>
      <w:r w:rsidRPr="00D12655">
        <w:rPr>
          <w:rFonts w:hint="eastAsia"/>
          <w:sz w:val="22"/>
          <w:lang w:eastAsia="zh-CN"/>
        </w:rPr>
        <w:t>Training tools to be applied s</w:t>
      </w:r>
      <w:r w:rsidRPr="00D12655">
        <w:rPr>
          <w:sz w:val="22"/>
          <w:lang w:eastAsia="zh-CN"/>
        </w:rPr>
        <w:t>hould</w:t>
      </w:r>
      <w:r w:rsidRPr="00D12655">
        <w:rPr>
          <w:rFonts w:hint="eastAsia"/>
          <w:sz w:val="22"/>
          <w:lang w:eastAsia="zh-CN"/>
        </w:rPr>
        <w:t xml:space="preserve"> be equipped with</w:t>
      </w:r>
      <w:r w:rsidRPr="00D12655">
        <w:rPr>
          <w:sz w:val="22"/>
          <w:lang w:eastAsia="zh-CN"/>
        </w:rPr>
        <w:t xml:space="preserve"> sufficient network stability and bandwidth to support clear and smooth video transmission</w:t>
      </w:r>
      <w:r w:rsidRPr="00D12655">
        <w:rPr>
          <w:rFonts w:hint="eastAsia"/>
          <w:sz w:val="22"/>
          <w:lang w:eastAsia="zh-CN"/>
        </w:rPr>
        <w:t>, which is</w:t>
      </w:r>
      <w:r w:rsidRPr="00D12655">
        <w:rPr>
          <w:sz w:val="22"/>
          <w:lang w:eastAsia="zh-CN"/>
        </w:rPr>
        <w:t xml:space="preserve"> essential for the normal </w:t>
      </w:r>
      <w:r w:rsidRPr="00D12655">
        <w:rPr>
          <w:rFonts w:hint="eastAsia"/>
          <w:sz w:val="22"/>
          <w:lang w:eastAsia="zh-CN"/>
        </w:rPr>
        <w:t>conduction</w:t>
      </w:r>
      <w:r w:rsidRPr="00D12655">
        <w:rPr>
          <w:sz w:val="22"/>
          <w:lang w:eastAsia="zh-CN"/>
        </w:rPr>
        <w:t xml:space="preserve"> of remote training.</w:t>
      </w:r>
      <w:r>
        <w:rPr>
          <w:sz w:val="22"/>
          <w:lang w:eastAsia="zh-CN"/>
        </w:rPr>
        <w:t xml:space="preserve">  [put in a list of elements to consider from a network perspective] </w:t>
      </w:r>
    </w:p>
    <w:p w14:paraId="1ACC61E6" w14:textId="44A7D8FA" w:rsidR="00284287" w:rsidRDefault="00284287" w:rsidP="00C9771E">
      <w:pPr>
        <w:spacing w:after="200" w:line="276" w:lineRule="auto"/>
        <w:jc w:val="both"/>
        <w:rPr>
          <w:ins w:id="171" w:author="Jillian Carson-Jackson" w:date="2025-03-19T15:30:00Z" w16du:dateUtc="2025-03-19T14:30:00Z"/>
          <w:sz w:val="22"/>
          <w:lang w:eastAsia="zh-CN"/>
        </w:rPr>
      </w:pPr>
      <w:ins w:id="172" w:author="Jillian Carson-Jackson" w:date="2025-03-19T15:30:00Z" w16du:dateUtc="2025-03-19T14:30:00Z">
        <w:r>
          <w:rPr>
            <w:sz w:val="22"/>
            <w:lang w:eastAsia="zh-CN"/>
          </w:rPr>
          <w:t xml:space="preserve">Identifying minimum bandwidth (i.e. 10 Mbps) </w:t>
        </w:r>
      </w:ins>
    </w:p>
    <w:p w14:paraId="1425F45C" w14:textId="095E2CB2" w:rsidR="00E315E3" w:rsidRPr="00D12655" w:rsidRDefault="00E315E3" w:rsidP="00C9771E">
      <w:pPr>
        <w:spacing w:after="200" w:line="276" w:lineRule="auto"/>
        <w:jc w:val="both"/>
        <w:rPr>
          <w:sz w:val="22"/>
          <w:lang w:eastAsia="zh-CN"/>
        </w:rPr>
      </w:pPr>
      <w:ins w:id="173" w:author="Jillian Carson-Jackson" w:date="2025-03-19T15:30:00Z" w16du:dateUtc="2025-03-19T14:30:00Z">
        <w:r>
          <w:rPr>
            <w:sz w:val="22"/>
            <w:lang w:eastAsia="zh-CN"/>
          </w:rPr>
          <w:t xml:space="preserve">Advising of requirements in advance </w:t>
        </w:r>
      </w:ins>
    </w:p>
    <w:p w14:paraId="5678084E" w14:textId="77777777" w:rsidR="00C9771E" w:rsidRDefault="00C9771E" w:rsidP="00C9771E">
      <w:pPr>
        <w:pStyle w:val="Heading2"/>
        <w:rPr>
          <w:rFonts w:eastAsia="SimSun"/>
          <w:lang w:eastAsia="zh-CN"/>
        </w:rPr>
      </w:pPr>
      <w:bookmarkStart w:id="174" w:name="_Toc157685705"/>
      <w:bookmarkStart w:id="175" w:name="_Toc190343021"/>
      <w:r w:rsidRPr="00D12655">
        <w:t>Security</w:t>
      </w:r>
      <w:r w:rsidRPr="00D12655">
        <w:rPr>
          <w:rFonts w:eastAsia="SimSun" w:hint="eastAsia"/>
          <w:lang w:eastAsia="zh-CN"/>
        </w:rPr>
        <w:t xml:space="preserve"> Perspectives</w:t>
      </w:r>
      <w:bookmarkEnd w:id="174"/>
      <w:bookmarkEnd w:id="175"/>
    </w:p>
    <w:p w14:paraId="7F95F3A4" w14:textId="77777777" w:rsidR="00C9771E" w:rsidRDefault="00C9771E" w:rsidP="00C9771E">
      <w:pPr>
        <w:pStyle w:val="Heading2separationline"/>
        <w:rPr>
          <w:lang w:eastAsia="zh-CN"/>
        </w:rPr>
      </w:pPr>
    </w:p>
    <w:p w14:paraId="55E370FA"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System </w:t>
      </w:r>
      <w:commentRangeStart w:id="176"/>
      <w:commentRangeStart w:id="177"/>
      <w:r w:rsidRPr="00D12655">
        <w:rPr>
          <w:rFonts w:ascii="Times New Roman" w:eastAsia="FangSong" w:hAnsi="Times New Roman" w:hint="eastAsia"/>
        </w:rPr>
        <w:t>Security</w:t>
      </w:r>
      <w:commentRangeEnd w:id="176"/>
      <w:r>
        <w:rPr>
          <w:rStyle w:val="CommentReference"/>
          <w:color w:val="auto"/>
        </w:rPr>
        <w:commentReference w:id="176"/>
      </w:r>
      <w:commentRangeEnd w:id="177"/>
      <w:r>
        <w:rPr>
          <w:rStyle w:val="CommentReference"/>
          <w:color w:val="auto"/>
        </w:rPr>
        <w:commentReference w:id="177"/>
      </w:r>
      <w:r w:rsidRPr="00D12655">
        <w:rPr>
          <w:rFonts w:ascii="Times New Roman" w:eastAsia="FangSong" w:hAnsi="Times New Roman"/>
        </w:rPr>
        <w:t xml:space="preserve"> </w:t>
      </w:r>
    </w:p>
    <w:p w14:paraId="1171FC18"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hould adhere to relevant tool usage requirements and internet safety practices</w:t>
      </w:r>
      <w:r w:rsidRPr="00D12655">
        <w:rPr>
          <w:rFonts w:hint="eastAsia"/>
          <w:sz w:val="22"/>
          <w:lang w:eastAsia="zh-CN"/>
        </w:rPr>
        <w:t xml:space="preserve">, being able </w:t>
      </w:r>
      <w:r w:rsidRPr="00D12655">
        <w:rPr>
          <w:sz w:val="22"/>
          <w:lang w:eastAsia="zh-CN"/>
        </w:rPr>
        <w:t>to address common cyber threats such as viruses and malware.</w:t>
      </w:r>
    </w:p>
    <w:p w14:paraId="5CE0CCF4"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Data </w:t>
      </w:r>
      <w:r w:rsidRPr="00D12655">
        <w:rPr>
          <w:rFonts w:ascii="Times New Roman" w:eastAsia="FangSong" w:hAnsi="Times New Roman" w:hint="eastAsia"/>
        </w:rPr>
        <w:t>S</w:t>
      </w:r>
      <w:r w:rsidRPr="00D12655">
        <w:rPr>
          <w:rFonts w:ascii="Times New Roman" w:eastAsia="FangSong" w:hAnsi="Times New Roman"/>
        </w:rPr>
        <w:t>ecurity</w:t>
      </w:r>
    </w:p>
    <w:p w14:paraId="37239B3C"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 xml:space="preserve">hould </w:t>
      </w:r>
      <w:r w:rsidRPr="00D12655">
        <w:rPr>
          <w:rFonts w:hint="eastAsia"/>
          <w:sz w:val="22"/>
          <w:lang w:eastAsia="zh-CN"/>
        </w:rPr>
        <w:t>support</w:t>
      </w:r>
      <w:r w:rsidRPr="00D12655">
        <w:rPr>
          <w:sz w:val="22"/>
          <w:lang w:eastAsia="zh-CN"/>
        </w:rPr>
        <w:t xml:space="preserve"> data backup and protection.</w:t>
      </w:r>
    </w:p>
    <w:p w14:paraId="6C072A88"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Privacy </w:t>
      </w:r>
      <w:r w:rsidRPr="00D12655">
        <w:rPr>
          <w:rFonts w:ascii="Times New Roman" w:eastAsia="FangSong" w:hAnsi="Times New Roman" w:hint="eastAsia"/>
        </w:rPr>
        <w:t>P</w:t>
      </w:r>
      <w:r w:rsidRPr="00D12655">
        <w:rPr>
          <w:rFonts w:ascii="Times New Roman" w:eastAsia="FangSong" w:hAnsi="Times New Roman"/>
        </w:rPr>
        <w:t>rotection</w:t>
      </w:r>
    </w:p>
    <w:p w14:paraId="69F78629"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 xml:space="preserve">hould ensure </w:t>
      </w:r>
      <w:r w:rsidRPr="00D12655">
        <w:rPr>
          <w:rFonts w:hint="eastAsia"/>
          <w:sz w:val="22"/>
          <w:lang w:eastAsia="zh-CN"/>
        </w:rPr>
        <w:t xml:space="preserve">that </w:t>
      </w:r>
      <w:r w:rsidRPr="00D12655">
        <w:rPr>
          <w:sz w:val="22"/>
          <w:lang w:eastAsia="zh-CN"/>
        </w:rPr>
        <w:t xml:space="preserve">user-generated data </w:t>
      </w:r>
      <w:r w:rsidRPr="00D12655">
        <w:rPr>
          <w:rFonts w:hint="eastAsia"/>
          <w:sz w:val="22"/>
          <w:lang w:eastAsia="zh-CN"/>
        </w:rPr>
        <w:t>when using</w:t>
      </w:r>
      <w:r w:rsidRPr="00D12655">
        <w:rPr>
          <w:sz w:val="22"/>
          <w:lang w:eastAsia="zh-CN"/>
        </w:rPr>
        <w:t xml:space="preserve"> the platform </w:t>
      </w:r>
      <w:r w:rsidRPr="00D12655">
        <w:rPr>
          <w:rFonts w:hint="eastAsia"/>
          <w:sz w:val="22"/>
          <w:lang w:eastAsia="zh-CN"/>
        </w:rPr>
        <w:t xml:space="preserve">could </w:t>
      </w:r>
      <w:r w:rsidRPr="00D12655">
        <w:rPr>
          <w:sz w:val="22"/>
          <w:lang w:eastAsia="zh-CN"/>
        </w:rPr>
        <w:t xml:space="preserve"> not </w:t>
      </w:r>
      <w:r w:rsidRPr="00D12655">
        <w:rPr>
          <w:rFonts w:hint="eastAsia"/>
          <w:sz w:val="22"/>
          <w:lang w:eastAsia="zh-CN"/>
        </w:rPr>
        <w:t xml:space="preserve">be </w:t>
      </w:r>
      <w:r w:rsidRPr="00D12655">
        <w:rPr>
          <w:sz w:val="22"/>
          <w:lang w:eastAsia="zh-CN"/>
        </w:rPr>
        <w:t xml:space="preserve">accessed by </w:t>
      </w:r>
      <w:r w:rsidRPr="00D12655">
        <w:rPr>
          <w:rFonts w:hint="eastAsia"/>
          <w:sz w:val="22"/>
          <w:lang w:eastAsia="zh-CN"/>
        </w:rPr>
        <w:t xml:space="preserve">any </w:t>
      </w:r>
      <w:r w:rsidRPr="00D12655">
        <w:rPr>
          <w:sz w:val="22"/>
          <w:lang w:eastAsia="zh-CN"/>
        </w:rPr>
        <w:t>unauthorized users.</w:t>
      </w:r>
    </w:p>
    <w:p w14:paraId="57E2BC51"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Fault </w:t>
      </w:r>
      <w:r w:rsidRPr="00D12655">
        <w:rPr>
          <w:rFonts w:ascii="Times New Roman" w:eastAsia="FangSong" w:hAnsi="Times New Roman" w:hint="eastAsia"/>
        </w:rPr>
        <w:t>Handling</w:t>
      </w:r>
    </w:p>
    <w:p w14:paraId="305F5F12" w14:textId="77777777" w:rsidR="00C9771E" w:rsidRDefault="00C9771E" w:rsidP="00C9771E">
      <w:pPr>
        <w:spacing w:after="200" w:line="276" w:lineRule="auto"/>
        <w:jc w:val="both"/>
        <w:rPr>
          <w:sz w:val="22"/>
          <w:lang w:eastAsia="zh-CN"/>
        </w:rPr>
      </w:pPr>
      <w:r w:rsidRPr="00D12655">
        <w:rPr>
          <w:rFonts w:hint="eastAsia"/>
          <w:sz w:val="22"/>
          <w:lang w:eastAsia="zh-CN"/>
        </w:rPr>
        <w:t>Training tools to be applied s</w:t>
      </w:r>
      <w:r w:rsidRPr="00D12655">
        <w:rPr>
          <w:sz w:val="22"/>
          <w:lang w:eastAsia="zh-CN"/>
        </w:rPr>
        <w:t xml:space="preserve">hould </w:t>
      </w:r>
      <w:r w:rsidRPr="00D12655">
        <w:rPr>
          <w:rFonts w:hint="eastAsia"/>
          <w:sz w:val="22"/>
          <w:lang w:eastAsia="zh-CN"/>
        </w:rPr>
        <w:t>have the functions of fault handling, such as</w:t>
      </w:r>
      <w:r w:rsidRPr="00D12655">
        <w:rPr>
          <w:sz w:val="22"/>
          <w:lang w:eastAsia="zh-CN"/>
        </w:rPr>
        <w:t xml:space="preserve"> error logs</w:t>
      </w:r>
      <w:r w:rsidRPr="00D12655">
        <w:rPr>
          <w:rFonts w:hint="eastAsia"/>
          <w:sz w:val="22"/>
          <w:lang w:eastAsia="zh-CN"/>
        </w:rPr>
        <w:t xml:space="preserve"> generation</w:t>
      </w:r>
      <w:r w:rsidRPr="00D12655">
        <w:rPr>
          <w:sz w:val="22"/>
          <w:lang w:eastAsia="zh-CN"/>
        </w:rPr>
        <w:t xml:space="preserve">, fault </w:t>
      </w:r>
      <w:r w:rsidRPr="00D12655">
        <w:rPr>
          <w:rFonts w:hint="eastAsia"/>
          <w:sz w:val="22"/>
          <w:lang w:eastAsia="zh-CN"/>
        </w:rPr>
        <w:t>counting and analyzing</w:t>
      </w:r>
      <w:r w:rsidRPr="00D12655">
        <w:rPr>
          <w:sz w:val="22"/>
          <w:lang w:eastAsia="zh-CN"/>
        </w:rPr>
        <w:t>, diagnostic</w:t>
      </w:r>
      <w:r w:rsidRPr="00D12655">
        <w:rPr>
          <w:rFonts w:hint="eastAsia"/>
          <w:sz w:val="22"/>
          <w:lang w:eastAsia="zh-CN"/>
        </w:rPr>
        <w:t xml:space="preserve"> testing</w:t>
      </w:r>
      <w:r w:rsidRPr="00D12655">
        <w:rPr>
          <w:sz w:val="22"/>
          <w:lang w:eastAsia="zh-CN"/>
        </w:rPr>
        <w:t>, error correction.</w:t>
      </w:r>
    </w:p>
    <w:p w14:paraId="55CF01BD" w14:textId="77777777" w:rsidR="00C9771E" w:rsidRDefault="00C9771E" w:rsidP="00C9771E">
      <w:pPr>
        <w:pStyle w:val="Heading2"/>
      </w:pPr>
      <w:bookmarkStart w:id="178" w:name="_Toc190343022"/>
      <w:r>
        <w:t>Health and Safety Perspectives</w:t>
      </w:r>
      <w:bookmarkEnd w:id="178"/>
    </w:p>
    <w:p w14:paraId="4C92DDFB" w14:textId="77777777" w:rsidR="00C9771E" w:rsidRDefault="00C9771E" w:rsidP="00C9771E">
      <w:pPr>
        <w:pStyle w:val="Heading2separationline"/>
      </w:pPr>
    </w:p>
    <w:p w14:paraId="461BE424" w14:textId="77777777" w:rsidR="00C9771E" w:rsidRPr="00C9771E" w:rsidRDefault="00C9771E" w:rsidP="00C9771E">
      <w:pPr>
        <w:pStyle w:val="BodyText"/>
      </w:pPr>
    </w:p>
    <w:p w14:paraId="0182A574" w14:textId="7C0E73C7" w:rsidR="00C9771E" w:rsidRDefault="00E315E3" w:rsidP="00C9771E">
      <w:pPr>
        <w:pStyle w:val="BodyText"/>
        <w:rPr>
          <w:ins w:id="179" w:author="Jillian Carson-Jackson" w:date="2025-03-19T15:31:00Z" w16du:dateUtc="2025-03-19T14:31:00Z"/>
        </w:rPr>
      </w:pPr>
      <w:ins w:id="180" w:author="Jillian Carson-Jackson" w:date="2025-03-19T15:31:00Z" w16du:dateUtc="2025-03-19T14:31:00Z">
        <w:r>
          <w:t xml:space="preserve">[to be developed] </w:t>
        </w:r>
      </w:ins>
    </w:p>
    <w:p w14:paraId="10FA4615" w14:textId="0B44DAC5" w:rsidR="00E315E3" w:rsidRDefault="00E315E3" w:rsidP="00C9771E">
      <w:pPr>
        <w:pStyle w:val="BodyText"/>
      </w:pPr>
      <w:ins w:id="181" w:author="Jillian Carson-Jackson" w:date="2025-03-19T15:31:00Z" w16du:dateUtc="2025-03-19T14:31:00Z">
        <w:r>
          <w:t>P</w:t>
        </w:r>
        <w:r w:rsidR="00C4214B">
          <w:t xml:space="preserve">hysical / psychological health and safety </w:t>
        </w:r>
      </w:ins>
    </w:p>
    <w:p w14:paraId="0C11F4F0" w14:textId="77777777" w:rsidR="00C9771E" w:rsidRDefault="00C9771E" w:rsidP="00C9771E">
      <w:pPr>
        <w:pStyle w:val="Heading2"/>
      </w:pPr>
      <w:bookmarkStart w:id="182" w:name="_Toc190343023"/>
      <w:r>
        <w:t xml:space="preserve">Safe and Effective </w:t>
      </w:r>
      <w:r w:rsidRPr="00C9771E">
        <w:t>Learning</w:t>
      </w:r>
      <w:r>
        <w:t xml:space="preserve"> Environment</w:t>
      </w:r>
      <w:bookmarkEnd w:id="182"/>
    </w:p>
    <w:p w14:paraId="102C4F9A" w14:textId="77777777" w:rsidR="00C9771E" w:rsidRDefault="00C9771E" w:rsidP="00C9771E">
      <w:pPr>
        <w:pStyle w:val="Heading2separationline"/>
      </w:pPr>
    </w:p>
    <w:p w14:paraId="7BD6D23B" w14:textId="77777777" w:rsidR="00C9771E" w:rsidRDefault="00C9771E" w:rsidP="00C9771E">
      <w:pPr>
        <w:spacing w:after="200" w:line="276" w:lineRule="auto"/>
        <w:jc w:val="both"/>
        <w:rPr>
          <w:sz w:val="22"/>
          <w:lang w:eastAsia="zh-CN"/>
        </w:rPr>
      </w:pPr>
      <w:r w:rsidRPr="00C9771E">
        <w:rPr>
          <w:sz w:val="22"/>
          <w:highlight w:val="yellow"/>
          <w:lang w:eastAsia="zh-CN"/>
        </w:rPr>
        <w:t>To discuss and consider carefully – the conditions where training to be conducted remotely. Including scenarios where training may not be suitable.</w:t>
      </w:r>
      <w:r>
        <w:rPr>
          <w:sz w:val="22"/>
          <w:lang w:eastAsia="zh-CN"/>
        </w:rPr>
        <w:t xml:space="preserve">  </w:t>
      </w:r>
    </w:p>
    <w:p w14:paraId="7B4C18FA" w14:textId="77777777" w:rsidR="00C9771E" w:rsidRDefault="00C9771E" w:rsidP="00C9771E">
      <w:pPr>
        <w:spacing w:after="200" w:line="276" w:lineRule="auto"/>
        <w:jc w:val="both"/>
        <w:rPr>
          <w:sz w:val="22"/>
          <w:lang w:eastAsia="zh-CN"/>
        </w:rPr>
      </w:pPr>
      <w:commentRangeStart w:id="183"/>
      <w:r>
        <w:rPr>
          <w:sz w:val="22"/>
          <w:lang w:eastAsia="zh-CN"/>
        </w:rPr>
        <w:t xml:space="preserve">Thought </w:t>
      </w:r>
      <w:commentRangeEnd w:id="183"/>
      <w:r>
        <w:rPr>
          <w:rStyle w:val="CommentReference"/>
        </w:rPr>
        <w:commentReference w:id="183"/>
      </w:r>
      <w:r>
        <w:rPr>
          <w:sz w:val="22"/>
          <w:lang w:eastAsia="zh-CN"/>
        </w:rPr>
        <w:t xml:space="preserve">– create a ‘check list’ for practical use in determining if training is appropriate for remote training. Or develop a decision tree/scale approach (identify elements suitable) to help members identify if training is suitable.  </w:t>
      </w:r>
    </w:p>
    <w:p w14:paraId="31673ADD" w14:textId="77777777" w:rsidR="00C9771E" w:rsidRDefault="00C9771E" w:rsidP="00C9771E">
      <w:pPr>
        <w:spacing w:after="200" w:line="276" w:lineRule="auto"/>
        <w:jc w:val="both"/>
        <w:rPr>
          <w:sz w:val="22"/>
          <w:lang w:eastAsia="zh-CN"/>
        </w:rPr>
      </w:pPr>
      <w:r>
        <w:rPr>
          <w:sz w:val="22"/>
          <w:lang w:eastAsia="zh-CN"/>
        </w:rPr>
        <w:t xml:space="preserve">Could link to the benefits </w:t>
      </w:r>
    </w:p>
    <w:p w14:paraId="4BCC9DE8" w14:textId="77777777" w:rsidR="00C9771E" w:rsidRDefault="00C9771E" w:rsidP="00C9771E">
      <w:pPr>
        <w:spacing w:after="200" w:line="276" w:lineRule="auto"/>
        <w:jc w:val="both"/>
        <w:rPr>
          <w:sz w:val="22"/>
          <w:lang w:eastAsia="zh-CN"/>
        </w:rPr>
      </w:pPr>
    </w:p>
    <w:p w14:paraId="6049F67E" w14:textId="77777777" w:rsidR="00C9771E" w:rsidRDefault="00C9771E" w:rsidP="00C9771E">
      <w:pPr>
        <w:pStyle w:val="Heading1"/>
        <w:rPr>
          <w:lang w:eastAsia="zh-CN"/>
        </w:rPr>
      </w:pPr>
      <w:bookmarkStart w:id="184" w:name="_Toc190343024"/>
      <w:r w:rsidRPr="00C9771E">
        <w:t>Conducting</w:t>
      </w:r>
      <w:r>
        <w:rPr>
          <w:lang w:eastAsia="zh-CN"/>
        </w:rPr>
        <w:t xml:space="preserve"> Training</w:t>
      </w:r>
      <w:bookmarkEnd w:id="184"/>
      <w:r>
        <w:rPr>
          <w:lang w:eastAsia="zh-CN"/>
        </w:rPr>
        <w:t xml:space="preserve"> </w:t>
      </w:r>
    </w:p>
    <w:p w14:paraId="1082212F" w14:textId="77777777" w:rsidR="00C9771E" w:rsidRDefault="00C9771E" w:rsidP="00C9771E">
      <w:pPr>
        <w:pStyle w:val="Heading1separatationline"/>
        <w:rPr>
          <w:lang w:eastAsia="zh-CN"/>
        </w:rPr>
      </w:pPr>
    </w:p>
    <w:p w14:paraId="6B3FC0A5" w14:textId="77777777" w:rsidR="00C9771E" w:rsidRDefault="00C9771E" w:rsidP="00C9771E">
      <w:pPr>
        <w:pStyle w:val="BodyText"/>
        <w:rPr>
          <w:lang w:eastAsia="zh-CN"/>
        </w:rPr>
      </w:pPr>
      <w:r>
        <w:rPr>
          <w:lang w:eastAsia="zh-CN"/>
        </w:rPr>
        <w:t>Instructional techniques or strategies refer to the methods, techniques or tools that can be used to assist the learning to understand and interact with the content being presented</w:t>
      </w:r>
      <w:r>
        <w:rPr>
          <w:rStyle w:val="FootnoteReference"/>
          <w:lang w:eastAsia="zh-CN"/>
        </w:rPr>
        <w:footnoteReference w:id="1"/>
      </w:r>
      <w:r>
        <w:rPr>
          <w:lang w:eastAsia="zh-CN"/>
        </w:rPr>
        <w:t xml:space="preserve">. There are many different approaches that can be taken.  Some of the most common approaches to training are presented in </w:t>
      </w:r>
      <w:r w:rsidRPr="00993BDA">
        <w:rPr>
          <w:highlight w:val="yellow"/>
          <w:lang w:eastAsia="zh-CN"/>
        </w:rPr>
        <w:t>table X</w:t>
      </w:r>
      <w:r>
        <w:rPr>
          <w:lang w:eastAsia="zh-CN"/>
        </w:rPr>
        <w:t xml:space="preserve">.  </w:t>
      </w:r>
    </w:p>
    <w:p w14:paraId="4CD99904" w14:textId="17ACB77A" w:rsidR="00D41D82" w:rsidRPr="00F55AD7" w:rsidRDefault="00D41D82" w:rsidP="00D41D82">
      <w:pPr>
        <w:pStyle w:val="Tablecaption"/>
        <w:suppressAutoHyphens/>
      </w:pPr>
      <w:bookmarkStart w:id="185" w:name="_Toc190343047"/>
      <w:r>
        <w:t>Synchronous and Asynchronous delivery</w:t>
      </w:r>
      <w:bookmarkEnd w:id="185"/>
      <w:r>
        <w:t xml:space="preserve"> </w:t>
      </w:r>
    </w:p>
    <w:p w14:paraId="256A59BF" w14:textId="77777777" w:rsidR="00D41D82" w:rsidRPr="00D41D82" w:rsidRDefault="00D41D82" w:rsidP="00D41D82">
      <w:pPr>
        <w:pStyle w:val="BodyText"/>
        <w:rPr>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1545"/>
        <w:gridCol w:w="1548"/>
        <w:gridCol w:w="4117"/>
      </w:tblGrid>
      <w:tr w:rsidR="00C9771E" w14:paraId="7874A241" w14:textId="77777777" w:rsidTr="00853A85">
        <w:trPr>
          <w:tblHeader/>
        </w:trPr>
        <w:tc>
          <w:tcPr>
            <w:tcW w:w="2078" w:type="dxa"/>
            <w:shd w:val="clear" w:color="auto" w:fill="C1E4F5"/>
          </w:tcPr>
          <w:p w14:paraId="123D084D" w14:textId="77777777" w:rsidR="00C9771E" w:rsidRDefault="00C9771E" w:rsidP="00853A85">
            <w:pPr>
              <w:pStyle w:val="BodyText"/>
              <w:rPr>
                <w:lang w:eastAsia="zh-CN"/>
              </w:rPr>
            </w:pPr>
            <w:r>
              <w:rPr>
                <w:lang w:eastAsia="zh-CN"/>
              </w:rPr>
              <w:t xml:space="preserve">Training activity </w:t>
            </w:r>
          </w:p>
        </w:tc>
        <w:tc>
          <w:tcPr>
            <w:tcW w:w="1545" w:type="dxa"/>
            <w:shd w:val="clear" w:color="auto" w:fill="C1E4F5"/>
          </w:tcPr>
          <w:p w14:paraId="4A741AE2" w14:textId="77777777" w:rsidR="00C9771E" w:rsidRDefault="00C9771E" w:rsidP="00853A85">
            <w:pPr>
              <w:pStyle w:val="BodyText"/>
              <w:rPr>
                <w:lang w:eastAsia="zh-CN"/>
              </w:rPr>
            </w:pPr>
            <w:r>
              <w:rPr>
                <w:lang w:eastAsia="zh-CN"/>
              </w:rPr>
              <w:t>Synchronous</w:t>
            </w:r>
          </w:p>
        </w:tc>
        <w:tc>
          <w:tcPr>
            <w:tcW w:w="1548" w:type="dxa"/>
            <w:shd w:val="clear" w:color="auto" w:fill="C1E4F5"/>
          </w:tcPr>
          <w:p w14:paraId="633830AF" w14:textId="77777777" w:rsidR="00C9771E" w:rsidRDefault="00C9771E" w:rsidP="00853A85">
            <w:pPr>
              <w:pStyle w:val="BodyText"/>
              <w:rPr>
                <w:lang w:eastAsia="zh-CN"/>
              </w:rPr>
            </w:pPr>
            <w:r>
              <w:rPr>
                <w:lang w:eastAsia="zh-CN"/>
              </w:rPr>
              <w:t>Asynchronous</w:t>
            </w:r>
          </w:p>
        </w:tc>
        <w:tc>
          <w:tcPr>
            <w:tcW w:w="4117" w:type="dxa"/>
            <w:shd w:val="clear" w:color="auto" w:fill="C1E4F5"/>
          </w:tcPr>
          <w:p w14:paraId="7DB08894" w14:textId="77777777" w:rsidR="00C9771E" w:rsidRDefault="00C9771E" w:rsidP="00853A85">
            <w:pPr>
              <w:pStyle w:val="BodyText"/>
              <w:rPr>
                <w:lang w:eastAsia="zh-CN"/>
              </w:rPr>
            </w:pPr>
            <w:r>
              <w:rPr>
                <w:lang w:eastAsia="zh-CN"/>
              </w:rPr>
              <w:t xml:space="preserve">Comments </w:t>
            </w:r>
          </w:p>
        </w:tc>
      </w:tr>
      <w:tr w:rsidR="00C9771E" w14:paraId="516CEFD3" w14:textId="77777777" w:rsidTr="00853A85">
        <w:tc>
          <w:tcPr>
            <w:tcW w:w="2078" w:type="dxa"/>
            <w:shd w:val="clear" w:color="auto" w:fill="auto"/>
          </w:tcPr>
          <w:p w14:paraId="2D8187A2" w14:textId="77777777" w:rsidR="00C9771E" w:rsidRDefault="00C9771E" w:rsidP="00853A85">
            <w:pPr>
              <w:pStyle w:val="BodyText"/>
              <w:rPr>
                <w:lang w:eastAsia="zh-CN"/>
              </w:rPr>
            </w:pPr>
            <w:r>
              <w:rPr>
                <w:lang w:eastAsia="zh-CN"/>
              </w:rPr>
              <w:t xml:space="preserve">Lecture </w:t>
            </w:r>
          </w:p>
        </w:tc>
        <w:tc>
          <w:tcPr>
            <w:tcW w:w="1545" w:type="dxa"/>
            <w:shd w:val="clear" w:color="auto" w:fill="auto"/>
          </w:tcPr>
          <w:p w14:paraId="5D3D1A9B" w14:textId="77777777" w:rsidR="00C9771E" w:rsidRDefault="00C9771E" w:rsidP="00853A85">
            <w:pPr>
              <w:pStyle w:val="BodyText"/>
              <w:rPr>
                <w:lang w:eastAsia="zh-CN"/>
              </w:rPr>
            </w:pPr>
            <w:r>
              <w:rPr>
                <w:lang w:eastAsia="zh-CN"/>
              </w:rPr>
              <w:t>Yes</w:t>
            </w:r>
          </w:p>
        </w:tc>
        <w:tc>
          <w:tcPr>
            <w:tcW w:w="1548" w:type="dxa"/>
            <w:shd w:val="clear" w:color="auto" w:fill="auto"/>
          </w:tcPr>
          <w:p w14:paraId="0C329476" w14:textId="77777777" w:rsidR="00C9771E" w:rsidRDefault="00C9771E" w:rsidP="00853A85">
            <w:pPr>
              <w:pStyle w:val="BodyText"/>
              <w:rPr>
                <w:lang w:eastAsia="zh-CN"/>
              </w:rPr>
            </w:pPr>
            <w:r>
              <w:rPr>
                <w:lang w:eastAsia="zh-CN"/>
              </w:rPr>
              <w:t xml:space="preserve">Possible </w:t>
            </w:r>
          </w:p>
        </w:tc>
        <w:tc>
          <w:tcPr>
            <w:tcW w:w="4117" w:type="dxa"/>
            <w:shd w:val="clear" w:color="auto" w:fill="auto"/>
          </w:tcPr>
          <w:p w14:paraId="0B7638C7" w14:textId="77777777" w:rsidR="00C9771E" w:rsidRDefault="00C9771E" w:rsidP="00853A85">
            <w:pPr>
              <w:pStyle w:val="BodyText"/>
              <w:rPr>
                <w:lang w:eastAsia="zh-CN"/>
              </w:rPr>
            </w:pPr>
            <w:r>
              <w:rPr>
                <w:lang w:eastAsia="zh-CN"/>
              </w:rPr>
              <w:t>Lecture could be pre-recorded for review in asynchronous manner</w:t>
            </w:r>
          </w:p>
        </w:tc>
      </w:tr>
      <w:tr w:rsidR="00C9771E" w14:paraId="1B2CECD7" w14:textId="77777777" w:rsidTr="00853A85">
        <w:tc>
          <w:tcPr>
            <w:tcW w:w="2078" w:type="dxa"/>
            <w:shd w:val="clear" w:color="auto" w:fill="auto"/>
          </w:tcPr>
          <w:p w14:paraId="5B396112" w14:textId="77777777" w:rsidR="00C9771E" w:rsidRDefault="00C9771E" w:rsidP="00853A85">
            <w:pPr>
              <w:pStyle w:val="BodyText"/>
              <w:rPr>
                <w:lang w:eastAsia="zh-CN"/>
              </w:rPr>
            </w:pPr>
            <w:r>
              <w:rPr>
                <w:lang w:eastAsia="zh-CN"/>
              </w:rPr>
              <w:t xml:space="preserve">Developmental Method </w:t>
            </w:r>
          </w:p>
        </w:tc>
        <w:tc>
          <w:tcPr>
            <w:tcW w:w="1545" w:type="dxa"/>
            <w:shd w:val="clear" w:color="auto" w:fill="auto"/>
          </w:tcPr>
          <w:p w14:paraId="434DCD33" w14:textId="77777777" w:rsidR="00C9771E" w:rsidRDefault="00C9771E" w:rsidP="00853A85">
            <w:pPr>
              <w:pStyle w:val="BodyText"/>
              <w:rPr>
                <w:lang w:eastAsia="zh-CN"/>
              </w:rPr>
            </w:pPr>
            <w:r>
              <w:rPr>
                <w:lang w:eastAsia="zh-CN"/>
              </w:rPr>
              <w:t>Yes</w:t>
            </w:r>
          </w:p>
        </w:tc>
        <w:tc>
          <w:tcPr>
            <w:tcW w:w="1548" w:type="dxa"/>
            <w:shd w:val="clear" w:color="auto" w:fill="auto"/>
          </w:tcPr>
          <w:p w14:paraId="1AC5F951" w14:textId="77777777" w:rsidR="00C9771E" w:rsidRDefault="00C9771E" w:rsidP="00853A85">
            <w:pPr>
              <w:pStyle w:val="BodyText"/>
              <w:rPr>
                <w:lang w:eastAsia="zh-CN"/>
              </w:rPr>
            </w:pPr>
            <w:r>
              <w:rPr>
                <w:lang w:eastAsia="zh-CN"/>
              </w:rPr>
              <w:t>No</w:t>
            </w:r>
          </w:p>
        </w:tc>
        <w:tc>
          <w:tcPr>
            <w:tcW w:w="4117" w:type="dxa"/>
            <w:shd w:val="clear" w:color="auto" w:fill="auto"/>
          </w:tcPr>
          <w:p w14:paraId="37FA5F75" w14:textId="77777777" w:rsidR="00C9771E" w:rsidRDefault="00C9771E" w:rsidP="00853A85">
            <w:pPr>
              <w:pStyle w:val="BodyText"/>
              <w:rPr>
                <w:lang w:eastAsia="zh-CN"/>
              </w:rPr>
            </w:pPr>
            <w:r>
              <w:rPr>
                <w:lang w:eastAsia="zh-CN"/>
              </w:rPr>
              <w:t xml:space="preserve">More interactive than lecturing, using questioning techniques. </w:t>
            </w:r>
          </w:p>
        </w:tc>
      </w:tr>
      <w:tr w:rsidR="00C9771E" w14:paraId="001B0A1F" w14:textId="77777777" w:rsidTr="00853A85">
        <w:tc>
          <w:tcPr>
            <w:tcW w:w="2078" w:type="dxa"/>
            <w:shd w:val="clear" w:color="auto" w:fill="auto"/>
          </w:tcPr>
          <w:p w14:paraId="2586A5B6" w14:textId="77777777" w:rsidR="00C9771E" w:rsidRDefault="00C9771E" w:rsidP="00853A85">
            <w:pPr>
              <w:pStyle w:val="BodyText"/>
              <w:rPr>
                <w:lang w:eastAsia="zh-CN"/>
              </w:rPr>
            </w:pPr>
            <w:r>
              <w:rPr>
                <w:lang w:eastAsia="zh-CN"/>
              </w:rPr>
              <w:t xml:space="preserve">Brainstorming </w:t>
            </w:r>
          </w:p>
        </w:tc>
        <w:tc>
          <w:tcPr>
            <w:tcW w:w="1545" w:type="dxa"/>
            <w:shd w:val="clear" w:color="auto" w:fill="auto"/>
          </w:tcPr>
          <w:p w14:paraId="398FF409" w14:textId="77777777" w:rsidR="00C9771E" w:rsidRDefault="00C9771E" w:rsidP="00853A85">
            <w:pPr>
              <w:pStyle w:val="BodyText"/>
              <w:rPr>
                <w:lang w:eastAsia="zh-CN"/>
              </w:rPr>
            </w:pPr>
            <w:r>
              <w:rPr>
                <w:lang w:eastAsia="zh-CN"/>
              </w:rPr>
              <w:t>Yes</w:t>
            </w:r>
          </w:p>
        </w:tc>
        <w:tc>
          <w:tcPr>
            <w:tcW w:w="1548" w:type="dxa"/>
            <w:shd w:val="clear" w:color="auto" w:fill="auto"/>
          </w:tcPr>
          <w:p w14:paraId="6291CA98" w14:textId="77777777" w:rsidR="00C9771E" w:rsidRDefault="00C9771E" w:rsidP="00853A85">
            <w:pPr>
              <w:pStyle w:val="BodyText"/>
              <w:rPr>
                <w:lang w:eastAsia="zh-CN"/>
              </w:rPr>
            </w:pPr>
            <w:r>
              <w:rPr>
                <w:lang w:eastAsia="zh-CN"/>
              </w:rPr>
              <w:t>No</w:t>
            </w:r>
          </w:p>
        </w:tc>
        <w:tc>
          <w:tcPr>
            <w:tcW w:w="4117" w:type="dxa"/>
            <w:shd w:val="clear" w:color="auto" w:fill="auto"/>
          </w:tcPr>
          <w:p w14:paraId="0E161472" w14:textId="77777777" w:rsidR="00C9771E" w:rsidRDefault="00C9771E" w:rsidP="00853A85">
            <w:pPr>
              <w:pStyle w:val="BodyText"/>
              <w:rPr>
                <w:lang w:eastAsia="zh-CN"/>
              </w:rPr>
            </w:pPr>
            <w:r>
              <w:rPr>
                <w:lang w:eastAsia="zh-CN"/>
              </w:rPr>
              <w:t xml:space="preserve">Relies on real time interaction to build on ideas within the brainstorm activity.  </w:t>
            </w:r>
          </w:p>
        </w:tc>
      </w:tr>
      <w:tr w:rsidR="00C9771E" w14:paraId="38DE138D" w14:textId="77777777" w:rsidTr="00853A85">
        <w:tc>
          <w:tcPr>
            <w:tcW w:w="2078" w:type="dxa"/>
            <w:shd w:val="clear" w:color="auto" w:fill="auto"/>
          </w:tcPr>
          <w:p w14:paraId="285FFD49" w14:textId="77777777" w:rsidR="00C9771E" w:rsidRDefault="00C9771E" w:rsidP="00853A85">
            <w:pPr>
              <w:pStyle w:val="BodyText"/>
              <w:rPr>
                <w:lang w:eastAsia="zh-CN"/>
              </w:rPr>
            </w:pPr>
            <w:r>
              <w:rPr>
                <w:lang w:eastAsia="zh-CN"/>
              </w:rPr>
              <w:t xml:space="preserve">Case Study </w:t>
            </w:r>
          </w:p>
        </w:tc>
        <w:tc>
          <w:tcPr>
            <w:tcW w:w="1545" w:type="dxa"/>
            <w:shd w:val="clear" w:color="auto" w:fill="auto"/>
          </w:tcPr>
          <w:p w14:paraId="0584B1F1" w14:textId="77777777" w:rsidR="00C9771E" w:rsidRDefault="00C9771E" w:rsidP="00853A85">
            <w:pPr>
              <w:pStyle w:val="BodyText"/>
              <w:rPr>
                <w:lang w:eastAsia="zh-CN"/>
              </w:rPr>
            </w:pPr>
            <w:r>
              <w:rPr>
                <w:lang w:eastAsia="zh-CN"/>
              </w:rPr>
              <w:t>Possible</w:t>
            </w:r>
          </w:p>
        </w:tc>
        <w:tc>
          <w:tcPr>
            <w:tcW w:w="1548" w:type="dxa"/>
            <w:shd w:val="clear" w:color="auto" w:fill="auto"/>
          </w:tcPr>
          <w:p w14:paraId="4EAB12F0" w14:textId="77777777" w:rsidR="00C9771E" w:rsidRDefault="00C9771E" w:rsidP="00853A85">
            <w:pPr>
              <w:pStyle w:val="BodyText"/>
              <w:rPr>
                <w:lang w:eastAsia="zh-CN"/>
              </w:rPr>
            </w:pPr>
            <w:r>
              <w:rPr>
                <w:lang w:eastAsia="zh-CN"/>
              </w:rPr>
              <w:t>Yes</w:t>
            </w:r>
          </w:p>
        </w:tc>
        <w:tc>
          <w:tcPr>
            <w:tcW w:w="4117" w:type="dxa"/>
            <w:shd w:val="clear" w:color="auto" w:fill="auto"/>
          </w:tcPr>
          <w:p w14:paraId="1402575C" w14:textId="77777777" w:rsidR="00C9771E" w:rsidRDefault="00C9771E" w:rsidP="00853A85">
            <w:pPr>
              <w:pStyle w:val="BodyText"/>
              <w:rPr>
                <w:lang w:eastAsia="zh-CN"/>
              </w:rPr>
            </w:pPr>
            <w:r>
              <w:rPr>
                <w:lang w:eastAsia="zh-CN"/>
              </w:rPr>
              <w:t xml:space="preserve">Case study reviews include individual reading of the case, with response to structured questions to meet learning objectives. </w:t>
            </w:r>
          </w:p>
        </w:tc>
      </w:tr>
      <w:tr w:rsidR="00C9771E" w14:paraId="59ADD45C" w14:textId="77777777" w:rsidTr="00853A85">
        <w:tc>
          <w:tcPr>
            <w:tcW w:w="2078" w:type="dxa"/>
            <w:shd w:val="clear" w:color="auto" w:fill="auto"/>
          </w:tcPr>
          <w:p w14:paraId="3AA0EBBA" w14:textId="77777777" w:rsidR="00C9771E" w:rsidRDefault="00C9771E" w:rsidP="00853A85">
            <w:pPr>
              <w:pStyle w:val="BodyText"/>
              <w:rPr>
                <w:lang w:eastAsia="zh-CN"/>
              </w:rPr>
            </w:pPr>
            <w:r>
              <w:rPr>
                <w:lang w:eastAsia="zh-CN"/>
              </w:rPr>
              <w:t>Games (learning games)</w:t>
            </w:r>
          </w:p>
        </w:tc>
        <w:tc>
          <w:tcPr>
            <w:tcW w:w="1545" w:type="dxa"/>
            <w:shd w:val="clear" w:color="auto" w:fill="auto"/>
          </w:tcPr>
          <w:p w14:paraId="4A8020CD" w14:textId="77777777" w:rsidR="00C9771E" w:rsidRDefault="00C9771E" w:rsidP="00853A85">
            <w:pPr>
              <w:pStyle w:val="BodyText"/>
              <w:rPr>
                <w:lang w:eastAsia="zh-CN"/>
              </w:rPr>
            </w:pPr>
            <w:r>
              <w:rPr>
                <w:lang w:eastAsia="zh-CN"/>
              </w:rPr>
              <w:t>Yes</w:t>
            </w:r>
          </w:p>
        </w:tc>
        <w:tc>
          <w:tcPr>
            <w:tcW w:w="1548" w:type="dxa"/>
            <w:shd w:val="clear" w:color="auto" w:fill="auto"/>
          </w:tcPr>
          <w:p w14:paraId="30773755" w14:textId="77777777" w:rsidR="00C9771E" w:rsidRDefault="00C9771E" w:rsidP="00853A85">
            <w:pPr>
              <w:pStyle w:val="BodyText"/>
              <w:rPr>
                <w:lang w:eastAsia="zh-CN"/>
              </w:rPr>
            </w:pPr>
            <w:r>
              <w:rPr>
                <w:lang w:eastAsia="zh-CN"/>
              </w:rPr>
              <w:t>Possible</w:t>
            </w:r>
          </w:p>
        </w:tc>
        <w:tc>
          <w:tcPr>
            <w:tcW w:w="4117" w:type="dxa"/>
            <w:shd w:val="clear" w:color="auto" w:fill="auto"/>
          </w:tcPr>
          <w:p w14:paraId="68929011" w14:textId="77777777" w:rsidR="00C9771E" w:rsidRDefault="00C9771E" w:rsidP="00853A85">
            <w:pPr>
              <w:pStyle w:val="BodyText"/>
              <w:rPr>
                <w:lang w:eastAsia="zh-CN"/>
              </w:rPr>
            </w:pPr>
            <w:r>
              <w:rPr>
                <w:lang w:eastAsia="zh-CN"/>
              </w:rPr>
              <w:t xml:space="preserve">Games, with a focus on learning, lose some impact when done in an asynchronous manner.  </w:t>
            </w:r>
          </w:p>
        </w:tc>
      </w:tr>
      <w:tr w:rsidR="00C9771E" w14:paraId="15E5139A" w14:textId="77777777" w:rsidTr="00853A85">
        <w:tc>
          <w:tcPr>
            <w:tcW w:w="2078" w:type="dxa"/>
            <w:shd w:val="clear" w:color="auto" w:fill="auto"/>
          </w:tcPr>
          <w:p w14:paraId="7CB8B4BF" w14:textId="77777777" w:rsidR="00C9771E" w:rsidRDefault="00C9771E" w:rsidP="00853A85">
            <w:pPr>
              <w:pStyle w:val="BodyText"/>
              <w:rPr>
                <w:lang w:eastAsia="zh-CN"/>
              </w:rPr>
            </w:pPr>
            <w:r>
              <w:rPr>
                <w:lang w:eastAsia="zh-CN"/>
              </w:rPr>
              <w:t xml:space="preserve">Demonstration </w:t>
            </w:r>
          </w:p>
        </w:tc>
        <w:tc>
          <w:tcPr>
            <w:tcW w:w="1545" w:type="dxa"/>
            <w:shd w:val="clear" w:color="auto" w:fill="auto"/>
          </w:tcPr>
          <w:p w14:paraId="54FAEFBB" w14:textId="77777777" w:rsidR="00C9771E" w:rsidRDefault="00C9771E" w:rsidP="00853A85">
            <w:pPr>
              <w:pStyle w:val="BodyText"/>
              <w:rPr>
                <w:lang w:eastAsia="zh-CN"/>
              </w:rPr>
            </w:pPr>
            <w:r>
              <w:rPr>
                <w:lang w:eastAsia="zh-CN"/>
              </w:rPr>
              <w:t>Yes</w:t>
            </w:r>
          </w:p>
        </w:tc>
        <w:tc>
          <w:tcPr>
            <w:tcW w:w="1548" w:type="dxa"/>
            <w:shd w:val="clear" w:color="auto" w:fill="auto"/>
          </w:tcPr>
          <w:p w14:paraId="39CBCBF3" w14:textId="77777777" w:rsidR="00C9771E" w:rsidRDefault="00C9771E" w:rsidP="00853A85">
            <w:pPr>
              <w:pStyle w:val="BodyText"/>
              <w:rPr>
                <w:lang w:eastAsia="zh-CN"/>
              </w:rPr>
            </w:pPr>
            <w:r>
              <w:rPr>
                <w:lang w:eastAsia="zh-CN"/>
              </w:rPr>
              <w:t>Yes</w:t>
            </w:r>
          </w:p>
        </w:tc>
        <w:tc>
          <w:tcPr>
            <w:tcW w:w="4117" w:type="dxa"/>
            <w:shd w:val="clear" w:color="auto" w:fill="auto"/>
          </w:tcPr>
          <w:p w14:paraId="5A5BFC26" w14:textId="77777777" w:rsidR="00C9771E" w:rsidRDefault="00C9771E" w:rsidP="00853A85">
            <w:pPr>
              <w:pStyle w:val="BodyText"/>
              <w:rPr>
                <w:lang w:eastAsia="zh-CN"/>
              </w:rPr>
            </w:pPr>
            <w:r>
              <w:rPr>
                <w:lang w:eastAsia="zh-CN"/>
              </w:rPr>
              <w:t xml:space="preserve">Demonstration may be both, noting the opportunity to record a demonstration for individual replay. </w:t>
            </w:r>
          </w:p>
        </w:tc>
      </w:tr>
      <w:tr w:rsidR="00C9771E" w14:paraId="1163E7D0" w14:textId="77777777" w:rsidTr="00853A85">
        <w:tc>
          <w:tcPr>
            <w:tcW w:w="2078" w:type="dxa"/>
            <w:shd w:val="clear" w:color="auto" w:fill="auto"/>
          </w:tcPr>
          <w:p w14:paraId="102DAD9A" w14:textId="77777777" w:rsidR="00C9771E" w:rsidRDefault="00C9771E" w:rsidP="00853A85">
            <w:pPr>
              <w:pStyle w:val="BodyText"/>
              <w:rPr>
                <w:lang w:eastAsia="zh-CN"/>
              </w:rPr>
            </w:pPr>
            <w:r>
              <w:rPr>
                <w:lang w:eastAsia="zh-CN"/>
              </w:rPr>
              <w:t xml:space="preserve">Role Play </w:t>
            </w:r>
          </w:p>
        </w:tc>
        <w:tc>
          <w:tcPr>
            <w:tcW w:w="1545" w:type="dxa"/>
            <w:shd w:val="clear" w:color="auto" w:fill="auto"/>
          </w:tcPr>
          <w:p w14:paraId="43699854" w14:textId="77777777" w:rsidR="00C9771E" w:rsidRDefault="00C9771E" w:rsidP="00853A85">
            <w:pPr>
              <w:pStyle w:val="BodyText"/>
              <w:rPr>
                <w:lang w:eastAsia="zh-CN"/>
              </w:rPr>
            </w:pPr>
            <w:r>
              <w:rPr>
                <w:lang w:eastAsia="zh-CN"/>
              </w:rPr>
              <w:t>Yes</w:t>
            </w:r>
          </w:p>
        </w:tc>
        <w:tc>
          <w:tcPr>
            <w:tcW w:w="1548" w:type="dxa"/>
            <w:shd w:val="clear" w:color="auto" w:fill="auto"/>
          </w:tcPr>
          <w:p w14:paraId="4505AEE0" w14:textId="77777777" w:rsidR="00C9771E" w:rsidRDefault="00C9771E" w:rsidP="00853A85">
            <w:pPr>
              <w:pStyle w:val="BodyText"/>
              <w:rPr>
                <w:lang w:eastAsia="zh-CN"/>
              </w:rPr>
            </w:pPr>
            <w:r>
              <w:rPr>
                <w:lang w:eastAsia="zh-CN"/>
              </w:rPr>
              <w:t>No</w:t>
            </w:r>
          </w:p>
        </w:tc>
        <w:tc>
          <w:tcPr>
            <w:tcW w:w="4117" w:type="dxa"/>
            <w:shd w:val="clear" w:color="auto" w:fill="auto"/>
          </w:tcPr>
          <w:p w14:paraId="0612917C" w14:textId="77777777" w:rsidR="00C9771E" w:rsidRDefault="00C9771E" w:rsidP="00853A85">
            <w:pPr>
              <w:pStyle w:val="BodyText"/>
              <w:rPr>
                <w:lang w:eastAsia="zh-CN"/>
              </w:rPr>
            </w:pPr>
            <w:r>
              <w:rPr>
                <w:lang w:eastAsia="zh-CN"/>
              </w:rPr>
              <w:t xml:space="preserve">Role play requires interaction within the context of the experience being provided. </w:t>
            </w:r>
          </w:p>
        </w:tc>
      </w:tr>
      <w:tr w:rsidR="00C9771E" w14:paraId="052ED62F" w14:textId="77777777" w:rsidTr="00853A85">
        <w:tc>
          <w:tcPr>
            <w:tcW w:w="2078" w:type="dxa"/>
            <w:shd w:val="clear" w:color="auto" w:fill="auto"/>
          </w:tcPr>
          <w:p w14:paraId="40C0DF05" w14:textId="77777777" w:rsidR="00C9771E" w:rsidRDefault="00C9771E" w:rsidP="00853A85">
            <w:pPr>
              <w:pStyle w:val="BodyText"/>
              <w:rPr>
                <w:lang w:eastAsia="zh-CN"/>
              </w:rPr>
            </w:pPr>
            <w:r>
              <w:rPr>
                <w:lang w:eastAsia="zh-CN"/>
              </w:rPr>
              <w:t xml:space="preserve">Flipped Learning </w:t>
            </w:r>
          </w:p>
        </w:tc>
        <w:tc>
          <w:tcPr>
            <w:tcW w:w="1545" w:type="dxa"/>
            <w:shd w:val="clear" w:color="auto" w:fill="auto"/>
          </w:tcPr>
          <w:p w14:paraId="42388F18" w14:textId="77777777" w:rsidR="00C9771E" w:rsidRDefault="00C9771E" w:rsidP="00853A85">
            <w:pPr>
              <w:pStyle w:val="BodyText"/>
              <w:rPr>
                <w:lang w:eastAsia="zh-CN"/>
              </w:rPr>
            </w:pPr>
            <w:r>
              <w:rPr>
                <w:lang w:eastAsia="zh-CN"/>
              </w:rPr>
              <w:t>Yes</w:t>
            </w:r>
          </w:p>
        </w:tc>
        <w:tc>
          <w:tcPr>
            <w:tcW w:w="1548" w:type="dxa"/>
            <w:shd w:val="clear" w:color="auto" w:fill="auto"/>
          </w:tcPr>
          <w:p w14:paraId="0ED6621D" w14:textId="77777777" w:rsidR="00C9771E" w:rsidRDefault="00C9771E" w:rsidP="00853A85">
            <w:pPr>
              <w:pStyle w:val="BodyText"/>
              <w:rPr>
                <w:lang w:eastAsia="zh-CN"/>
              </w:rPr>
            </w:pPr>
            <w:r>
              <w:rPr>
                <w:lang w:eastAsia="zh-CN"/>
              </w:rPr>
              <w:t>Yes</w:t>
            </w:r>
          </w:p>
        </w:tc>
        <w:tc>
          <w:tcPr>
            <w:tcW w:w="4117" w:type="dxa"/>
            <w:shd w:val="clear" w:color="auto" w:fill="auto"/>
          </w:tcPr>
          <w:p w14:paraId="517EB692" w14:textId="77777777" w:rsidR="00C9771E" w:rsidRDefault="00C9771E" w:rsidP="00853A85">
            <w:pPr>
              <w:pStyle w:val="BodyText"/>
              <w:rPr>
                <w:lang w:eastAsia="zh-CN"/>
              </w:rPr>
            </w:pPr>
            <w:r>
              <w:rPr>
                <w:lang w:eastAsia="zh-CN"/>
              </w:rPr>
              <w:t xml:space="preserve">Flipped learning, or the flipped classroom, focuses on self-directed learning and can be suitable for both. </w:t>
            </w:r>
          </w:p>
        </w:tc>
      </w:tr>
      <w:tr w:rsidR="00C9771E" w14:paraId="5AD2FA90" w14:textId="77777777" w:rsidTr="00853A85">
        <w:tc>
          <w:tcPr>
            <w:tcW w:w="2078" w:type="dxa"/>
            <w:shd w:val="clear" w:color="auto" w:fill="auto"/>
          </w:tcPr>
          <w:p w14:paraId="70DB8610" w14:textId="77777777" w:rsidR="00C9771E" w:rsidRDefault="00C9771E" w:rsidP="00853A85">
            <w:pPr>
              <w:pStyle w:val="BodyText"/>
              <w:rPr>
                <w:lang w:eastAsia="zh-CN"/>
              </w:rPr>
            </w:pPr>
            <w:r>
              <w:rPr>
                <w:lang w:eastAsia="zh-CN"/>
              </w:rPr>
              <w:t>Structure experience (simulation)</w:t>
            </w:r>
          </w:p>
        </w:tc>
        <w:tc>
          <w:tcPr>
            <w:tcW w:w="1545" w:type="dxa"/>
            <w:shd w:val="clear" w:color="auto" w:fill="auto"/>
          </w:tcPr>
          <w:p w14:paraId="30B30E79" w14:textId="77777777" w:rsidR="00C9771E" w:rsidRDefault="00C9771E" w:rsidP="00853A85">
            <w:pPr>
              <w:pStyle w:val="BodyText"/>
              <w:rPr>
                <w:lang w:eastAsia="zh-CN"/>
              </w:rPr>
            </w:pPr>
            <w:r>
              <w:rPr>
                <w:lang w:eastAsia="zh-CN"/>
              </w:rPr>
              <w:t>Yes</w:t>
            </w:r>
          </w:p>
        </w:tc>
        <w:tc>
          <w:tcPr>
            <w:tcW w:w="1548" w:type="dxa"/>
            <w:shd w:val="clear" w:color="auto" w:fill="auto"/>
          </w:tcPr>
          <w:p w14:paraId="603EF8C5" w14:textId="77777777" w:rsidR="00C9771E" w:rsidRDefault="00C9771E" w:rsidP="00853A85">
            <w:pPr>
              <w:pStyle w:val="BodyText"/>
              <w:rPr>
                <w:lang w:eastAsia="zh-CN"/>
              </w:rPr>
            </w:pPr>
            <w:r>
              <w:rPr>
                <w:lang w:eastAsia="zh-CN"/>
              </w:rPr>
              <w:t>Possible</w:t>
            </w:r>
          </w:p>
        </w:tc>
        <w:tc>
          <w:tcPr>
            <w:tcW w:w="4117" w:type="dxa"/>
            <w:shd w:val="clear" w:color="auto" w:fill="auto"/>
          </w:tcPr>
          <w:p w14:paraId="6ADA7BF9" w14:textId="77777777" w:rsidR="00C9771E" w:rsidRDefault="00C9771E" w:rsidP="00853A85">
            <w:pPr>
              <w:pStyle w:val="BodyText"/>
              <w:rPr>
                <w:lang w:eastAsia="zh-CN"/>
              </w:rPr>
            </w:pPr>
            <w:r>
              <w:rPr>
                <w:lang w:eastAsia="zh-CN"/>
              </w:rPr>
              <w:t xml:space="preserve">While not suitable for asynchronous learning, the asynchronous review of simulations can be effective.  In addition, part task simulation may be suitable for asynchronous learning. </w:t>
            </w:r>
          </w:p>
        </w:tc>
      </w:tr>
      <w:tr w:rsidR="00C9771E" w14:paraId="3C54A5F9" w14:textId="77777777" w:rsidTr="00853A85">
        <w:tc>
          <w:tcPr>
            <w:tcW w:w="2078" w:type="dxa"/>
            <w:shd w:val="clear" w:color="auto" w:fill="auto"/>
          </w:tcPr>
          <w:p w14:paraId="6AE350EF" w14:textId="77777777" w:rsidR="00C9771E" w:rsidRDefault="00C9771E" w:rsidP="00853A85">
            <w:pPr>
              <w:pStyle w:val="BodyText"/>
              <w:rPr>
                <w:lang w:eastAsia="zh-CN"/>
              </w:rPr>
            </w:pPr>
          </w:p>
        </w:tc>
        <w:tc>
          <w:tcPr>
            <w:tcW w:w="1545" w:type="dxa"/>
            <w:shd w:val="clear" w:color="auto" w:fill="auto"/>
          </w:tcPr>
          <w:p w14:paraId="2DA4CCDF" w14:textId="77777777" w:rsidR="00C9771E" w:rsidRDefault="00C9771E" w:rsidP="00853A85">
            <w:pPr>
              <w:pStyle w:val="BodyText"/>
              <w:rPr>
                <w:lang w:eastAsia="zh-CN"/>
              </w:rPr>
            </w:pPr>
          </w:p>
        </w:tc>
        <w:tc>
          <w:tcPr>
            <w:tcW w:w="1548" w:type="dxa"/>
            <w:shd w:val="clear" w:color="auto" w:fill="auto"/>
          </w:tcPr>
          <w:p w14:paraId="26545E28" w14:textId="77777777" w:rsidR="00C9771E" w:rsidRDefault="00C9771E" w:rsidP="00853A85">
            <w:pPr>
              <w:pStyle w:val="BodyText"/>
              <w:rPr>
                <w:lang w:eastAsia="zh-CN"/>
              </w:rPr>
            </w:pPr>
          </w:p>
        </w:tc>
        <w:tc>
          <w:tcPr>
            <w:tcW w:w="4117" w:type="dxa"/>
            <w:shd w:val="clear" w:color="auto" w:fill="auto"/>
          </w:tcPr>
          <w:p w14:paraId="0DACE187" w14:textId="77777777" w:rsidR="00C9771E" w:rsidRDefault="00C9771E" w:rsidP="00853A85">
            <w:pPr>
              <w:pStyle w:val="BodyText"/>
              <w:rPr>
                <w:lang w:eastAsia="zh-CN"/>
              </w:rPr>
            </w:pPr>
          </w:p>
        </w:tc>
      </w:tr>
    </w:tbl>
    <w:p w14:paraId="16702890" w14:textId="77777777" w:rsidR="00C9771E" w:rsidRPr="00D12655" w:rsidRDefault="00C9771E" w:rsidP="00C9771E">
      <w:pPr>
        <w:pStyle w:val="BodyText"/>
        <w:rPr>
          <w:lang w:eastAsia="zh-CN"/>
        </w:rPr>
      </w:pPr>
    </w:p>
    <w:p w14:paraId="229821A1" w14:textId="77777777" w:rsidR="00C9771E" w:rsidRDefault="00C9771E" w:rsidP="00C9771E">
      <w:pPr>
        <w:pStyle w:val="Heading2"/>
        <w:rPr>
          <w:lang w:eastAsia="zh-CN"/>
        </w:rPr>
      </w:pPr>
      <w:bookmarkStart w:id="186" w:name="_Toc157685708"/>
      <w:bookmarkStart w:id="187" w:name="_Toc190343025"/>
      <w:r w:rsidRPr="00C9771E">
        <w:t>Theoretical</w:t>
      </w:r>
      <w:r w:rsidRPr="00D12655">
        <w:rPr>
          <w:lang w:eastAsia="zh-CN"/>
        </w:rPr>
        <w:t xml:space="preserve"> Knowledge Training</w:t>
      </w:r>
      <w:bookmarkEnd w:id="186"/>
      <w:bookmarkEnd w:id="187"/>
    </w:p>
    <w:p w14:paraId="65090F65" w14:textId="77777777" w:rsidR="00C9771E" w:rsidRDefault="00C9771E" w:rsidP="00C9771E">
      <w:pPr>
        <w:pStyle w:val="Heading2separationline"/>
        <w:rPr>
          <w:lang w:eastAsia="zh-CN"/>
        </w:rPr>
      </w:pPr>
    </w:p>
    <w:p w14:paraId="414EEFC3" w14:textId="77777777" w:rsidR="00C9771E" w:rsidRPr="00D12655" w:rsidRDefault="00C9771E" w:rsidP="00C9771E">
      <w:pPr>
        <w:spacing w:after="200" w:line="276" w:lineRule="auto"/>
        <w:jc w:val="both"/>
        <w:rPr>
          <w:sz w:val="22"/>
          <w:lang w:eastAsia="zh-CN"/>
        </w:rPr>
      </w:pPr>
      <w:r>
        <w:rPr>
          <w:sz w:val="22"/>
          <w:lang w:eastAsia="zh-CN"/>
        </w:rPr>
        <w:lastRenderedPageBreak/>
        <w:t>Different</w:t>
      </w:r>
      <w:r w:rsidRPr="00D12655">
        <w:rPr>
          <w:rFonts w:hint="eastAsia"/>
          <w:sz w:val="22"/>
          <w:lang w:eastAsia="zh-CN"/>
        </w:rPr>
        <w:t xml:space="preserve"> teaching methods might be considered, </w:t>
      </w:r>
      <w:r>
        <w:rPr>
          <w:sz w:val="22"/>
          <w:lang w:eastAsia="zh-CN"/>
        </w:rPr>
        <w:t xml:space="preserve"> for synchronous and asynchronous delivery.</w:t>
      </w:r>
      <w:r w:rsidRPr="00D12655">
        <w:rPr>
          <w:sz w:val="22"/>
          <w:lang w:eastAsia="zh-CN"/>
        </w:rPr>
        <w:t>.</w:t>
      </w:r>
      <w:r w:rsidRPr="00D12655">
        <w:rPr>
          <w:rFonts w:hint="eastAsia"/>
          <w:sz w:val="22"/>
          <w:lang w:eastAsia="zh-CN"/>
        </w:rPr>
        <w:t xml:space="preserve"> R</w:t>
      </w:r>
      <w:r w:rsidRPr="00D12655">
        <w:rPr>
          <w:sz w:val="22"/>
          <w:lang w:eastAsia="zh-CN"/>
        </w:rPr>
        <w:t xml:space="preserve">elevant factors may </w:t>
      </w:r>
      <w:r w:rsidRPr="00D12655">
        <w:rPr>
          <w:rFonts w:hint="eastAsia"/>
          <w:sz w:val="22"/>
          <w:lang w:eastAsia="zh-CN"/>
        </w:rPr>
        <w:t>be considered for the selection of teaching method</w:t>
      </w:r>
      <w:r w:rsidRPr="00D12655">
        <w:rPr>
          <w:sz w:val="22"/>
          <w:lang w:eastAsia="zh-CN"/>
        </w:rPr>
        <w:t>:</w:t>
      </w:r>
    </w:p>
    <w:p w14:paraId="0C50D041"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Network Conditions</w:t>
      </w:r>
      <w:r w:rsidRPr="00D12655">
        <w:rPr>
          <w:rFonts w:ascii="Times New Roman" w:eastAsia="FangSong" w:hAnsi="Times New Roman" w:hint="eastAsia"/>
        </w:rPr>
        <w:t xml:space="preserve"> of both </w:t>
      </w:r>
      <w:r w:rsidRPr="00D12655">
        <w:rPr>
          <w:rFonts w:ascii="Times New Roman" w:eastAsia="FangSong" w:hAnsi="Times New Roman"/>
        </w:rPr>
        <w:t xml:space="preserve">Training </w:t>
      </w:r>
      <w:r w:rsidRPr="00D12655">
        <w:rPr>
          <w:rFonts w:ascii="Times New Roman" w:eastAsia="FangSong" w:hAnsi="Times New Roman" w:hint="eastAsia"/>
        </w:rPr>
        <w:t>Trainers</w:t>
      </w:r>
      <w:r w:rsidRPr="00D12655">
        <w:rPr>
          <w:rFonts w:ascii="Times New Roman" w:eastAsia="FangSong" w:hAnsi="Times New Roman"/>
        </w:rPr>
        <w:t xml:space="preserve"> and </w:t>
      </w:r>
      <w:r w:rsidRPr="00D12655">
        <w:rPr>
          <w:rFonts w:ascii="Times New Roman" w:eastAsia="FangSong" w:hAnsi="Times New Roman" w:hint="eastAsia"/>
        </w:rPr>
        <w:t>Trainees</w:t>
      </w:r>
      <w:r w:rsidRPr="00D12655">
        <w:rPr>
          <w:rFonts w:ascii="Times New Roman" w:eastAsia="FangSong" w:hAnsi="Times New Roman"/>
        </w:rPr>
        <w:t>.</w:t>
      </w:r>
      <w:r w:rsidRPr="00D12655">
        <w:rPr>
          <w:rFonts w:ascii="Times New Roman" w:eastAsia="FangSong" w:hAnsi="Times New Roman" w:hint="eastAsia"/>
        </w:rPr>
        <w:t xml:space="preserve"> </w:t>
      </w:r>
      <w:r w:rsidRPr="00D12655">
        <w:rPr>
          <w:rFonts w:ascii="Times New Roman" w:eastAsia="FangSong" w:hAnsi="Times New Roman"/>
        </w:rPr>
        <w:t xml:space="preserve">If both parties have </w:t>
      </w:r>
      <w:r w:rsidRPr="00D12655">
        <w:rPr>
          <w:rFonts w:ascii="Times New Roman" w:eastAsia="FangSong" w:hAnsi="Times New Roman" w:hint="eastAsia"/>
        </w:rPr>
        <w:t>sound</w:t>
      </w:r>
      <w:r w:rsidRPr="00D12655">
        <w:rPr>
          <w:rFonts w:ascii="Times New Roman" w:eastAsia="FangSong" w:hAnsi="Times New Roman"/>
        </w:rPr>
        <w:t xml:space="preserve"> network conditions, live</w:t>
      </w:r>
      <w:r w:rsidRPr="00D12655">
        <w:rPr>
          <w:rFonts w:ascii="Times New Roman" w:eastAsia="FangSong" w:hAnsi="Times New Roman" w:hint="eastAsia"/>
        </w:rPr>
        <w:t>-</w:t>
      </w:r>
      <w:r w:rsidRPr="00D12655">
        <w:rPr>
          <w:rFonts w:ascii="Times New Roman" w:eastAsia="FangSong" w:hAnsi="Times New Roman"/>
        </w:rPr>
        <w:t xml:space="preserve">streaming </w:t>
      </w:r>
      <w:r w:rsidRPr="00D12655">
        <w:rPr>
          <w:rFonts w:ascii="Times New Roman" w:eastAsia="FangSong" w:hAnsi="Times New Roman" w:hint="eastAsia"/>
        </w:rPr>
        <w:t>would be selected</w:t>
      </w:r>
      <w:r w:rsidRPr="00D12655">
        <w:rPr>
          <w:rFonts w:ascii="Times New Roman" w:eastAsia="FangSong" w:hAnsi="Times New Roman"/>
        </w:rPr>
        <w:t>.</w:t>
      </w:r>
      <w:r w:rsidRPr="00D12655">
        <w:rPr>
          <w:rFonts w:ascii="Times New Roman" w:eastAsia="FangSong" w:hAnsi="Times New Roman" w:hint="eastAsia"/>
        </w:rPr>
        <w:t xml:space="preserve"> If any fails,</w:t>
      </w:r>
      <w:r w:rsidRPr="00D12655">
        <w:rPr>
          <w:rFonts w:ascii="Times New Roman" w:eastAsia="FangSong" w:hAnsi="Times New Roman"/>
        </w:rPr>
        <w:t xml:space="preserve"> live</w:t>
      </w:r>
      <w:r w:rsidRPr="00D12655">
        <w:rPr>
          <w:rFonts w:ascii="Times New Roman" w:eastAsia="FangSong" w:hAnsi="Times New Roman" w:hint="eastAsia"/>
        </w:rPr>
        <w:t>-</w:t>
      </w:r>
      <w:r w:rsidRPr="00D12655">
        <w:rPr>
          <w:rFonts w:ascii="Times New Roman" w:eastAsia="FangSong" w:hAnsi="Times New Roman"/>
        </w:rPr>
        <w:t xml:space="preserve">streaming should not be considered. If </w:t>
      </w:r>
      <w:r w:rsidRPr="00D12655">
        <w:rPr>
          <w:rFonts w:ascii="Times New Roman" w:eastAsia="FangSong" w:hAnsi="Times New Roman" w:hint="eastAsia"/>
        </w:rPr>
        <w:t>the one of trainees is not in a sound condition</w:t>
      </w:r>
      <w:r w:rsidRPr="00D12655">
        <w:rPr>
          <w:rFonts w:ascii="Times New Roman" w:eastAsia="FangSong" w:hAnsi="Times New Roman"/>
        </w:rPr>
        <w:t>, offline resources might be provided, or video recorded courses arranged.</w:t>
      </w:r>
    </w:p>
    <w:p w14:paraId="1351FADF"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Course Content and Style.</w:t>
      </w:r>
      <w:r w:rsidRPr="00D12655">
        <w:rPr>
          <w:rFonts w:ascii="Times New Roman" w:eastAsia="FangSong" w:hAnsi="Times New Roman"/>
        </w:rPr>
        <w:t xml:space="preserve"> </w:t>
      </w:r>
      <w:r w:rsidRPr="00D12655">
        <w:rPr>
          <w:rFonts w:ascii="Times New Roman" w:eastAsia="FangSong" w:hAnsi="Times New Roman" w:hint="eastAsia"/>
        </w:rPr>
        <w:t>Course</w:t>
      </w:r>
      <w:r w:rsidRPr="00D12655">
        <w:rPr>
          <w:rFonts w:ascii="Times New Roman" w:eastAsia="FangSong" w:hAnsi="Times New Roman" w:hint="eastAsia"/>
          <w:lang w:eastAsia="zh-CN"/>
        </w:rPr>
        <w:t xml:space="preserve"> </w:t>
      </w:r>
      <w:r w:rsidRPr="00D12655">
        <w:rPr>
          <w:rFonts w:ascii="Times New Roman" w:eastAsia="FangSong" w:hAnsi="Times New Roman" w:hint="eastAsia"/>
        </w:rPr>
        <w:t>content should fully</w:t>
      </w:r>
      <w:r w:rsidRPr="00D12655">
        <w:rPr>
          <w:rFonts w:ascii="Times New Roman" w:eastAsia="FangSong" w:hAnsi="Times New Roman" w:hint="eastAsia"/>
          <w:lang w:eastAsia="zh-CN"/>
        </w:rPr>
        <w:t xml:space="preserve"> </w:t>
      </w:r>
      <w:r w:rsidRPr="00D12655">
        <w:rPr>
          <w:rFonts w:ascii="Times New Roman" w:eastAsia="FangSong" w:hAnsi="Times New Roman" w:hint="eastAsia"/>
        </w:rPr>
        <w:t>consider the application scenarios and actual</w:t>
      </w:r>
      <w:r w:rsidRPr="00D12655">
        <w:rPr>
          <w:rFonts w:ascii="Times New Roman" w:eastAsia="FangSong" w:hAnsi="Times New Roman" w:hint="eastAsia"/>
          <w:lang w:eastAsia="zh-CN"/>
        </w:rPr>
        <w:t xml:space="preserve"> </w:t>
      </w:r>
      <w:r w:rsidRPr="00D12655">
        <w:rPr>
          <w:rFonts w:ascii="Times New Roman" w:eastAsia="FangSong" w:hAnsi="Times New Roman" w:hint="eastAsia"/>
        </w:rPr>
        <w:t>characteristics of the competent authorities. For course content required high interactivity, such as case analysis, live streaming is suitable.</w:t>
      </w:r>
    </w:p>
    <w:p w14:paraId="4B120BC3" w14:textId="77777777" w:rsidR="00C9771E" w:rsidRPr="00D12655" w:rsidRDefault="00C9771E" w:rsidP="00C9771E">
      <w:pPr>
        <w:pStyle w:val="Bullet1"/>
        <w:numPr>
          <w:ilvl w:val="0"/>
          <w:numId w:val="51"/>
        </w:numPr>
        <w:jc w:val="both"/>
        <w:rPr>
          <w:rFonts w:ascii="Times New Roman" w:eastAsia="FangSong" w:hAnsi="Times New Roman"/>
        </w:rPr>
      </w:pPr>
      <w:r>
        <w:rPr>
          <w:rFonts w:ascii="Times New Roman" w:eastAsia="FangSong" w:hAnsi="Times New Roman"/>
        </w:rPr>
        <w:t>Skillsets</w:t>
      </w:r>
      <w:r w:rsidRPr="00D12655">
        <w:rPr>
          <w:rFonts w:ascii="Times New Roman" w:eastAsia="FangSong" w:hAnsi="Times New Roman"/>
        </w:rPr>
        <w:t xml:space="preserve"> of </w:t>
      </w:r>
      <w:r>
        <w:rPr>
          <w:rFonts w:ascii="Times New Roman" w:eastAsia="FangSong" w:hAnsi="Times New Roman"/>
        </w:rPr>
        <w:t>online</w:t>
      </w:r>
      <w:r w:rsidRPr="00D12655">
        <w:rPr>
          <w:rFonts w:ascii="Times New Roman" w:eastAsia="FangSong" w:hAnsi="Times New Roman"/>
        </w:rPr>
        <w:t xml:space="preserve"> </w:t>
      </w:r>
      <w:r w:rsidRPr="00D12655">
        <w:rPr>
          <w:rFonts w:ascii="Times New Roman" w:eastAsia="FangSong" w:hAnsi="Times New Roman" w:hint="eastAsia"/>
        </w:rPr>
        <w:t>Trainer</w:t>
      </w:r>
      <w:r w:rsidRPr="00D12655">
        <w:rPr>
          <w:rFonts w:ascii="Times New Roman" w:eastAsia="FangSong" w:hAnsi="Times New Roman"/>
        </w:rPr>
        <w:t xml:space="preserve">s. </w:t>
      </w:r>
      <w:r>
        <w:rPr>
          <w:rFonts w:ascii="Times New Roman" w:eastAsia="FangSong" w:hAnsi="Times New Roman"/>
        </w:rPr>
        <w:t xml:space="preserve">[new text to reflect the specific skill sets for online trainers] </w:t>
      </w:r>
    </w:p>
    <w:p w14:paraId="0E5A0E03"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T</w:t>
      </w:r>
      <w:commentRangeStart w:id="188"/>
      <w:r w:rsidRPr="00D12655">
        <w:rPr>
          <w:rFonts w:ascii="Times New Roman" w:eastAsia="FangSong" w:hAnsi="Times New Roman"/>
        </w:rPr>
        <w:t xml:space="preserve">ime Schedules </w:t>
      </w:r>
      <w:commentRangeEnd w:id="188"/>
      <w:r>
        <w:rPr>
          <w:rStyle w:val="CommentReference"/>
          <w:color w:val="auto"/>
        </w:rPr>
        <w:commentReference w:id="188"/>
      </w:r>
      <w:r w:rsidRPr="00D12655">
        <w:rPr>
          <w:rFonts w:ascii="Times New Roman" w:eastAsia="FangSong" w:hAnsi="Times New Roman"/>
        </w:rPr>
        <w:t xml:space="preserve">for </w:t>
      </w:r>
      <w:r w:rsidRPr="00D12655">
        <w:rPr>
          <w:rFonts w:ascii="Times New Roman" w:eastAsia="FangSong" w:hAnsi="Times New Roman" w:hint="eastAsia"/>
        </w:rPr>
        <w:t>Trainer</w:t>
      </w:r>
      <w:r w:rsidRPr="00D12655">
        <w:rPr>
          <w:rFonts w:ascii="Times New Roman" w:eastAsia="FangSong" w:hAnsi="Times New Roman"/>
        </w:rPr>
        <w:t xml:space="preserve">s and </w:t>
      </w:r>
      <w:r w:rsidRPr="00D12655">
        <w:rPr>
          <w:rFonts w:ascii="Times New Roman" w:eastAsia="FangSong" w:hAnsi="Times New Roman" w:hint="eastAsia"/>
        </w:rPr>
        <w:t>Trainee</w:t>
      </w:r>
      <w:r w:rsidRPr="00D12655">
        <w:rPr>
          <w:rFonts w:ascii="Times New Roman" w:eastAsia="FangSong" w:hAnsi="Times New Roman"/>
        </w:rPr>
        <w:t>s.</w:t>
      </w:r>
      <w:r w:rsidRPr="00D12655">
        <w:rPr>
          <w:rFonts w:ascii="Times New Roman" w:eastAsia="FangSong" w:hAnsi="Times New Roman" w:hint="eastAsia"/>
        </w:rPr>
        <w:t xml:space="preserve"> </w:t>
      </w:r>
      <w:r w:rsidRPr="00D12655">
        <w:rPr>
          <w:rFonts w:ascii="Times New Roman" w:eastAsia="FangSong" w:hAnsi="Times New Roman"/>
        </w:rPr>
        <w:t xml:space="preserve">If </w:t>
      </w:r>
      <w:r w:rsidRPr="00D12655">
        <w:rPr>
          <w:rFonts w:ascii="Times New Roman" w:eastAsia="FangSong" w:hAnsi="Times New Roman" w:hint="eastAsia"/>
        </w:rPr>
        <w:t>condition allows</w:t>
      </w:r>
      <w:r w:rsidRPr="00D12655">
        <w:rPr>
          <w:rFonts w:ascii="Times New Roman" w:eastAsia="FangSong" w:hAnsi="Times New Roman"/>
        </w:rPr>
        <w:t xml:space="preserve"> to align the </w:t>
      </w:r>
      <w:r w:rsidRPr="00D12655">
        <w:rPr>
          <w:rFonts w:ascii="Times New Roman" w:eastAsia="FangSong" w:hAnsi="Times New Roman" w:hint="eastAsia"/>
        </w:rPr>
        <w:t>trainer</w:t>
      </w:r>
      <w:r w:rsidRPr="00D12655">
        <w:rPr>
          <w:rFonts w:ascii="Times New Roman" w:eastAsia="FangSong" w:hAnsi="Times New Roman"/>
        </w:rPr>
        <w:t xml:space="preserve">s and </w:t>
      </w:r>
      <w:r w:rsidRPr="00D12655">
        <w:rPr>
          <w:rFonts w:ascii="Times New Roman" w:eastAsia="FangSong" w:hAnsi="Times New Roman" w:hint="eastAsia"/>
        </w:rPr>
        <w:t>trainee</w:t>
      </w:r>
      <w:r w:rsidRPr="00D12655">
        <w:rPr>
          <w:rFonts w:ascii="Times New Roman" w:eastAsia="FangSong" w:hAnsi="Times New Roman"/>
        </w:rPr>
        <w:t xml:space="preserve">s </w:t>
      </w:r>
      <w:r w:rsidRPr="00D12655">
        <w:rPr>
          <w:rFonts w:ascii="Times New Roman" w:eastAsia="FangSong" w:hAnsi="Times New Roman" w:hint="eastAsia"/>
        </w:rPr>
        <w:t>at</w:t>
      </w:r>
      <w:r w:rsidRPr="00D12655">
        <w:rPr>
          <w:rFonts w:ascii="Times New Roman" w:eastAsia="FangSong" w:hAnsi="Times New Roman"/>
        </w:rPr>
        <w:t xml:space="preserve"> the same period, live streaming</w:t>
      </w:r>
      <w:r w:rsidRPr="00D12655">
        <w:rPr>
          <w:rFonts w:ascii="Times New Roman" w:eastAsia="FangSong" w:hAnsi="Times New Roman" w:hint="eastAsia"/>
        </w:rPr>
        <w:t xml:space="preserve"> might</w:t>
      </w:r>
      <w:r w:rsidRPr="00D12655">
        <w:rPr>
          <w:rFonts w:ascii="Times New Roman" w:eastAsia="FangSong" w:hAnsi="Times New Roman"/>
        </w:rPr>
        <w:t xml:space="preserve"> be considered.</w:t>
      </w:r>
      <w:r w:rsidRPr="00D12655">
        <w:rPr>
          <w:rFonts w:ascii="Times New Roman" w:eastAsia="FangSong" w:hAnsi="Times New Roman" w:hint="eastAsia"/>
        </w:rPr>
        <w:t xml:space="preserve"> Otherwise</w:t>
      </w:r>
      <w:r w:rsidRPr="00D12655">
        <w:rPr>
          <w:rFonts w:ascii="Times New Roman" w:eastAsia="FangSong" w:hAnsi="Times New Roman"/>
        </w:rPr>
        <w:t>, video recording may be an alternative.</w:t>
      </w:r>
    </w:p>
    <w:p w14:paraId="2FD83839"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If </w:t>
      </w:r>
      <w:r w:rsidRPr="00D12655">
        <w:rPr>
          <w:rFonts w:ascii="Times New Roman" w:eastAsia="FangSong" w:hAnsi="Times New Roman" w:hint="eastAsia"/>
        </w:rPr>
        <w:t xml:space="preserve">requested conditions </w:t>
      </w:r>
      <w:r w:rsidRPr="00D12655">
        <w:rPr>
          <w:rFonts w:ascii="Times New Roman" w:eastAsia="FangSong" w:hAnsi="Times New Roman"/>
        </w:rPr>
        <w:t xml:space="preserve">such as network resources, course content, and teaching style </w:t>
      </w:r>
      <w:r w:rsidRPr="00D12655">
        <w:rPr>
          <w:rFonts w:ascii="Times New Roman" w:eastAsia="FangSong" w:hAnsi="Times New Roman" w:hint="eastAsia"/>
        </w:rPr>
        <w:t>are available</w:t>
      </w:r>
      <w:r w:rsidRPr="00D12655">
        <w:rPr>
          <w:rFonts w:ascii="Times New Roman" w:eastAsia="FangSong" w:hAnsi="Times New Roman"/>
        </w:rPr>
        <w:t xml:space="preserve">, live streaming </w:t>
      </w:r>
      <w:r w:rsidRPr="00D12655">
        <w:rPr>
          <w:rFonts w:ascii="Times New Roman" w:eastAsia="FangSong" w:hAnsi="Times New Roman" w:hint="eastAsia"/>
        </w:rPr>
        <w:t>is preferred</w:t>
      </w:r>
      <w:r w:rsidRPr="00D12655">
        <w:rPr>
          <w:rFonts w:ascii="Times New Roman" w:eastAsia="FangSong" w:hAnsi="Times New Roman"/>
        </w:rPr>
        <w:t xml:space="preserve"> </w:t>
      </w:r>
      <w:r w:rsidRPr="00D12655">
        <w:rPr>
          <w:rFonts w:ascii="Times New Roman" w:eastAsia="FangSong" w:hAnsi="Times New Roman" w:hint="eastAsia"/>
        </w:rPr>
        <w:t>because</w:t>
      </w:r>
      <w:r w:rsidRPr="00D12655">
        <w:rPr>
          <w:rFonts w:ascii="Times New Roman" w:eastAsia="FangSong" w:hAnsi="Times New Roman"/>
        </w:rPr>
        <w:t xml:space="preserve"> interactivity</w:t>
      </w:r>
      <w:r w:rsidRPr="00D12655">
        <w:rPr>
          <w:rFonts w:ascii="Times New Roman" w:eastAsia="FangSong" w:hAnsi="Times New Roman" w:hint="eastAsia"/>
        </w:rPr>
        <w:t xml:space="preserve"> in training would bring a better learning effect</w:t>
      </w:r>
      <w:r w:rsidRPr="00D12655">
        <w:rPr>
          <w:rFonts w:ascii="Times New Roman" w:eastAsia="FangSong" w:hAnsi="Times New Roman"/>
        </w:rPr>
        <w:t>.</w:t>
      </w:r>
    </w:p>
    <w:p w14:paraId="14F19FDA" w14:textId="77777777" w:rsidR="00C9771E"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If </w:t>
      </w:r>
      <w:r w:rsidRPr="00D12655">
        <w:rPr>
          <w:rFonts w:ascii="Times New Roman" w:eastAsia="FangSong" w:hAnsi="Times New Roman" w:hint="eastAsia"/>
        </w:rPr>
        <w:t>ineffectiveness</w:t>
      </w:r>
      <w:r w:rsidRPr="00D12655">
        <w:rPr>
          <w:rFonts w:ascii="Times New Roman" w:eastAsia="FangSong" w:hAnsi="Times New Roman"/>
        </w:rPr>
        <w:t xml:space="preserve"> found during </w:t>
      </w:r>
      <w:r w:rsidRPr="00D12655">
        <w:rPr>
          <w:rFonts w:ascii="Times New Roman" w:eastAsia="FangSong" w:hAnsi="Times New Roman" w:hint="eastAsia"/>
        </w:rPr>
        <w:t>the process of teaching</w:t>
      </w:r>
      <w:r w:rsidRPr="00D12655">
        <w:rPr>
          <w:rFonts w:ascii="Times New Roman" w:eastAsia="FangSong" w:hAnsi="Times New Roman"/>
        </w:rPr>
        <w:t xml:space="preserve"> </w:t>
      </w:r>
      <w:r w:rsidRPr="00D12655">
        <w:rPr>
          <w:rFonts w:ascii="Times New Roman" w:eastAsia="FangSong" w:hAnsi="Times New Roman" w:hint="eastAsia"/>
        </w:rPr>
        <w:t>in any method</w:t>
      </w:r>
      <w:r w:rsidRPr="00D12655">
        <w:rPr>
          <w:rFonts w:ascii="Times New Roman" w:eastAsia="FangSong" w:hAnsi="Times New Roman"/>
        </w:rPr>
        <w:t xml:space="preserve">, adjustments </w:t>
      </w:r>
      <w:r w:rsidRPr="00D12655">
        <w:rPr>
          <w:rFonts w:ascii="Times New Roman" w:eastAsia="FangSong" w:hAnsi="Times New Roman" w:hint="eastAsia"/>
        </w:rPr>
        <w:t>are needed</w:t>
      </w:r>
      <w:r w:rsidRPr="00D12655">
        <w:rPr>
          <w:rFonts w:ascii="Times New Roman" w:eastAsia="FangSong" w:hAnsi="Times New Roman"/>
        </w:rPr>
        <w:t xml:space="preserve"> promptly.</w:t>
      </w:r>
    </w:p>
    <w:p w14:paraId="148E2A11" w14:textId="77777777" w:rsidR="00C9771E" w:rsidRPr="00D12655" w:rsidRDefault="00C9771E" w:rsidP="00C9771E">
      <w:pPr>
        <w:pStyle w:val="Bullet1"/>
        <w:numPr>
          <w:ilvl w:val="0"/>
          <w:numId w:val="51"/>
        </w:numPr>
        <w:jc w:val="both"/>
        <w:rPr>
          <w:rFonts w:ascii="Times New Roman" w:eastAsia="FangSong" w:hAnsi="Times New Roman"/>
        </w:rPr>
      </w:pPr>
      <w:r>
        <w:rPr>
          <w:rFonts w:ascii="Times New Roman" w:eastAsia="FangSong" w:hAnsi="Times New Roman"/>
        </w:rPr>
        <w:t xml:space="preserve">Use of AI in </w:t>
      </w:r>
      <w:commentRangeStart w:id="189"/>
      <w:r>
        <w:rPr>
          <w:rFonts w:ascii="Times New Roman" w:eastAsia="FangSong" w:hAnsi="Times New Roman"/>
        </w:rPr>
        <w:t xml:space="preserve">VTS training </w:t>
      </w:r>
      <w:commentRangeEnd w:id="189"/>
      <w:r>
        <w:rPr>
          <w:rStyle w:val="CommentReference"/>
          <w:color w:val="auto"/>
        </w:rPr>
        <w:commentReference w:id="189"/>
      </w:r>
    </w:p>
    <w:p w14:paraId="2CF086AC" w14:textId="77777777" w:rsidR="00C9771E" w:rsidRPr="00D12655" w:rsidRDefault="00C9771E" w:rsidP="00C9771E">
      <w:pPr>
        <w:spacing w:after="200" w:line="276" w:lineRule="auto"/>
        <w:jc w:val="both"/>
        <w:rPr>
          <w:sz w:val="22"/>
          <w:lang w:eastAsia="zh-CN"/>
        </w:rPr>
      </w:pPr>
      <w:r w:rsidRPr="00D12655">
        <w:rPr>
          <w:rFonts w:hint="eastAsia"/>
          <w:sz w:val="22"/>
          <w:lang w:eastAsia="zh-CN"/>
        </w:rPr>
        <w:t>Issues to be considered are as follows w</w:t>
      </w:r>
      <w:r w:rsidRPr="00D12655">
        <w:rPr>
          <w:sz w:val="22"/>
          <w:lang w:eastAsia="zh-CN"/>
        </w:rPr>
        <w:t>hen conducting training</w:t>
      </w:r>
      <w:r w:rsidRPr="00D12655">
        <w:rPr>
          <w:rFonts w:hint="eastAsia"/>
          <w:sz w:val="22"/>
          <w:lang w:eastAsia="zh-CN"/>
        </w:rPr>
        <w:t>:</w:t>
      </w:r>
    </w:p>
    <w:p w14:paraId="226B4CAD"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Develop</w:t>
      </w:r>
      <w:r w:rsidRPr="00D12655">
        <w:rPr>
          <w:rFonts w:ascii="Times New Roman" w:eastAsia="FangSong" w:hAnsi="Times New Roman" w:hint="eastAsia"/>
        </w:rPr>
        <w:t>ing</w:t>
      </w:r>
      <w:r w:rsidRPr="00D12655">
        <w:rPr>
          <w:rFonts w:ascii="Times New Roman" w:eastAsia="FangSong" w:hAnsi="Times New Roman"/>
        </w:rPr>
        <w:t xml:space="preserve"> a detailed training plan</w:t>
      </w:r>
      <w:r w:rsidRPr="00D12655">
        <w:rPr>
          <w:rFonts w:ascii="Times New Roman" w:eastAsia="FangSong" w:hAnsi="Times New Roman" w:hint="eastAsia"/>
        </w:rPr>
        <w:t xml:space="preserve"> before remote training</w:t>
      </w:r>
      <w:r w:rsidRPr="00D12655">
        <w:rPr>
          <w:rFonts w:ascii="Times New Roman" w:eastAsia="FangSong" w:hAnsi="Times New Roman"/>
        </w:rPr>
        <w:t>, including the schedule of courses and time</w:t>
      </w:r>
      <w:r w:rsidRPr="00D12655">
        <w:rPr>
          <w:rFonts w:ascii="Times New Roman" w:eastAsia="FangSong" w:hAnsi="Times New Roman" w:hint="eastAsia"/>
        </w:rPr>
        <w:t xml:space="preserve"> arrangement</w:t>
      </w:r>
      <w:r w:rsidRPr="00D12655">
        <w:rPr>
          <w:rFonts w:ascii="Times New Roman" w:eastAsia="FangSong" w:hAnsi="Times New Roman"/>
        </w:rPr>
        <w:t xml:space="preserve">s </w:t>
      </w:r>
      <w:r w:rsidRPr="00D12655">
        <w:rPr>
          <w:rFonts w:ascii="Times New Roman" w:eastAsia="FangSong" w:hAnsi="Times New Roman" w:hint="eastAsia"/>
        </w:rPr>
        <w:t>on</w:t>
      </w:r>
      <w:r w:rsidRPr="00D12655">
        <w:rPr>
          <w:rFonts w:ascii="Times New Roman" w:eastAsia="FangSong" w:hAnsi="Times New Roman"/>
        </w:rPr>
        <w:t xml:space="preserve"> online discussions.</w:t>
      </w:r>
    </w:p>
    <w:p w14:paraId="09695AAC"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Checking and testing the</w:t>
      </w:r>
      <w:r w:rsidRPr="00D12655">
        <w:rPr>
          <w:rFonts w:ascii="Times New Roman" w:eastAsia="FangSong" w:hAnsi="Times New Roman"/>
        </w:rPr>
        <w:t xml:space="preserve"> technical </w:t>
      </w:r>
      <w:r w:rsidRPr="00D12655">
        <w:rPr>
          <w:rFonts w:ascii="Times New Roman" w:eastAsia="FangSong" w:hAnsi="Times New Roman" w:hint="eastAsia"/>
        </w:rPr>
        <w:t>tool</w:t>
      </w:r>
      <w:r w:rsidRPr="00D12655">
        <w:rPr>
          <w:rFonts w:ascii="Times New Roman" w:eastAsia="FangSong" w:hAnsi="Times New Roman"/>
        </w:rPr>
        <w:t xml:space="preserve">s </w:t>
      </w:r>
      <w:r w:rsidRPr="00D12655">
        <w:rPr>
          <w:rFonts w:ascii="Times New Roman" w:eastAsia="FangSong" w:hAnsi="Times New Roman" w:hint="eastAsia"/>
        </w:rPr>
        <w:t>to be used</w:t>
      </w:r>
      <w:r w:rsidRPr="00D12655">
        <w:rPr>
          <w:rFonts w:ascii="Times New Roman" w:eastAsia="FangSong" w:hAnsi="Times New Roman"/>
        </w:rPr>
        <w:t xml:space="preserve"> before live-stream</w:t>
      </w:r>
      <w:r w:rsidRPr="00D12655">
        <w:rPr>
          <w:rFonts w:ascii="Times New Roman" w:eastAsia="FangSong" w:hAnsi="Times New Roman" w:hint="eastAsia"/>
        </w:rPr>
        <w:t>ing</w:t>
      </w:r>
      <w:r w:rsidRPr="00D12655">
        <w:rPr>
          <w:rFonts w:ascii="Times New Roman" w:eastAsia="FangSong" w:hAnsi="Times New Roman"/>
        </w:rPr>
        <w:t xml:space="preserve"> instruction to ensure </w:t>
      </w:r>
      <w:r w:rsidRPr="00D12655">
        <w:rPr>
          <w:rFonts w:ascii="Times New Roman" w:eastAsia="FangSong" w:hAnsi="Times New Roman" w:hint="eastAsia"/>
        </w:rPr>
        <w:t xml:space="preserve">that </w:t>
      </w:r>
      <w:r w:rsidRPr="00D12655">
        <w:rPr>
          <w:rFonts w:ascii="Times New Roman" w:eastAsia="FangSong" w:hAnsi="Times New Roman"/>
        </w:rPr>
        <w:t xml:space="preserve">digital devices, applications, and internet connections are working </w:t>
      </w:r>
      <w:r w:rsidRPr="00D12655">
        <w:rPr>
          <w:rFonts w:ascii="Times New Roman" w:eastAsia="FangSong" w:hAnsi="Times New Roman" w:hint="eastAsia"/>
        </w:rPr>
        <w:t xml:space="preserve">well, further </w:t>
      </w:r>
      <w:r w:rsidRPr="00D12655">
        <w:rPr>
          <w:rFonts w:ascii="Times New Roman" w:eastAsia="FangSong" w:hAnsi="Times New Roman"/>
        </w:rPr>
        <w:t xml:space="preserve">to avoid </w:t>
      </w:r>
      <w:r w:rsidRPr="00D12655">
        <w:rPr>
          <w:rFonts w:ascii="Times New Roman" w:eastAsia="FangSong" w:hAnsi="Times New Roman" w:hint="eastAsia"/>
        </w:rPr>
        <w:t xml:space="preserve">any </w:t>
      </w:r>
      <w:r w:rsidRPr="00D12655">
        <w:rPr>
          <w:rFonts w:ascii="Times New Roman" w:eastAsia="FangSong" w:hAnsi="Times New Roman"/>
        </w:rPr>
        <w:t>disruption</w:t>
      </w:r>
      <w:r w:rsidRPr="00D12655">
        <w:rPr>
          <w:rFonts w:ascii="Times New Roman" w:eastAsia="FangSong" w:hAnsi="Times New Roman" w:hint="eastAsia"/>
        </w:rPr>
        <w:t xml:space="preserve"> during the teaching process</w:t>
      </w:r>
      <w:r w:rsidRPr="00D12655">
        <w:rPr>
          <w:rFonts w:ascii="Times New Roman" w:eastAsia="FangSong" w:hAnsi="Times New Roman"/>
        </w:rPr>
        <w:t>.</w:t>
      </w:r>
    </w:p>
    <w:p w14:paraId="29C83973"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 xml:space="preserve">Ensuring the sound effect </w:t>
      </w:r>
      <w:r w:rsidRPr="00D12655">
        <w:rPr>
          <w:rFonts w:ascii="Times New Roman" w:eastAsia="FangSong" w:hAnsi="Times New Roman"/>
        </w:rPr>
        <w:t xml:space="preserve">of </w:t>
      </w:r>
      <w:r w:rsidRPr="00D12655">
        <w:rPr>
          <w:rFonts w:ascii="Times New Roman" w:eastAsia="FangSong" w:hAnsi="Times New Roman" w:hint="eastAsia"/>
        </w:rPr>
        <w:t>displaying</w:t>
      </w:r>
      <w:r w:rsidRPr="00D12655">
        <w:rPr>
          <w:rFonts w:ascii="Times New Roman" w:eastAsia="FangSong" w:hAnsi="Times New Roman"/>
        </w:rPr>
        <w:t xml:space="preserve">, lighting, </w:t>
      </w:r>
      <w:r w:rsidRPr="00D12655">
        <w:rPr>
          <w:rFonts w:ascii="Times New Roman" w:eastAsia="FangSong" w:hAnsi="Times New Roman" w:hint="eastAsia"/>
        </w:rPr>
        <w:t>setting</w:t>
      </w:r>
      <w:r w:rsidRPr="00D12655">
        <w:rPr>
          <w:rFonts w:ascii="Times New Roman" w:eastAsia="FangSong" w:hAnsi="Times New Roman"/>
        </w:rPr>
        <w:t xml:space="preserve">, and audio when recording courses </w:t>
      </w:r>
      <w:r w:rsidRPr="00D12655">
        <w:rPr>
          <w:rFonts w:ascii="Times New Roman" w:eastAsia="FangSong" w:hAnsi="Times New Roman" w:hint="eastAsia"/>
        </w:rPr>
        <w:t>by</w:t>
      </w:r>
      <w:r w:rsidRPr="00D12655">
        <w:rPr>
          <w:rFonts w:ascii="Times New Roman" w:eastAsia="FangSong" w:hAnsi="Times New Roman"/>
        </w:rPr>
        <w:t xml:space="preserve"> digital tools. </w:t>
      </w:r>
      <w:r w:rsidRPr="00D12655">
        <w:rPr>
          <w:rFonts w:ascii="Times New Roman" w:eastAsia="FangSong" w:hAnsi="Times New Roman" w:hint="eastAsia"/>
        </w:rPr>
        <w:t>trainer</w:t>
      </w:r>
      <w:r w:rsidRPr="00D12655">
        <w:rPr>
          <w:rFonts w:ascii="Times New Roman" w:eastAsia="FangSong" w:hAnsi="Times New Roman"/>
        </w:rPr>
        <w:t xml:space="preserve">s should </w:t>
      </w:r>
      <w:r w:rsidRPr="00D12655">
        <w:rPr>
          <w:rFonts w:ascii="Times New Roman" w:eastAsia="FangSong" w:hAnsi="Times New Roman" w:hint="eastAsia"/>
        </w:rPr>
        <w:t xml:space="preserve">try their best to </w:t>
      </w:r>
      <w:r w:rsidRPr="00D12655">
        <w:rPr>
          <w:rFonts w:ascii="Times New Roman" w:eastAsia="FangSong" w:hAnsi="Times New Roman"/>
        </w:rPr>
        <w:t xml:space="preserve">ensure </w:t>
      </w:r>
      <w:r w:rsidRPr="00D12655">
        <w:rPr>
          <w:rFonts w:ascii="Times New Roman" w:eastAsia="FangSong" w:hAnsi="Times New Roman" w:hint="eastAsia"/>
        </w:rPr>
        <w:t>the best view of both themselves and facilities as well as equipment required to be outputted</w:t>
      </w:r>
      <w:r w:rsidRPr="00D12655">
        <w:rPr>
          <w:rFonts w:ascii="Times New Roman" w:eastAsia="FangSong" w:hAnsi="Times New Roman"/>
        </w:rPr>
        <w:t xml:space="preserve">, pre-set </w:t>
      </w:r>
      <w:r w:rsidRPr="00D12655">
        <w:rPr>
          <w:rFonts w:ascii="Times New Roman" w:eastAsia="FangSong" w:hAnsi="Times New Roman" w:hint="eastAsia"/>
        </w:rPr>
        <w:t xml:space="preserve">the </w:t>
      </w:r>
      <w:r w:rsidRPr="00D12655">
        <w:rPr>
          <w:rFonts w:ascii="Times New Roman" w:eastAsia="FangSong" w:hAnsi="Times New Roman"/>
        </w:rPr>
        <w:t xml:space="preserve">appropriate </w:t>
      </w:r>
      <w:r w:rsidRPr="00D12655">
        <w:rPr>
          <w:rFonts w:ascii="Times New Roman" w:eastAsia="FangSong" w:hAnsi="Times New Roman" w:hint="eastAsia"/>
        </w:rPr>
        <w:t>illuminance</w:t>
      </w:r>
      <w:r w:rsidRPr="00D12655">
        <w:rPr>
          <w:rFonts w:ascii="Times New Roman" w:eastAsia="FangSong" w:hAnsi="Times New Roman"/>
        </w:rPr>
        <w:t xml:space="preserve">, light sources, and clear </w:t>
      </w:r>
      <w:r w:rsidRPr="00D12655">
        <w:rPr>
          <w:rFonts w:ascii="Times New Roman" w:eastAsia="FangSong" w:hAnsi="Times New Roman" w:hint="eastAsia"/>
        </w:rPr>
        <w:t>setting</w:t>
      </w:r>
      <w:r w:rsidRPr="00D12655">
        <w:rPr>
          <w:rFonts w:ascii="Times New Roman" w:eastAsia="FangSong" w:hAnsi="Times New Roman"/>
        </w:rPr>
        <w:t xml:space="preserve"> to enhance the </w:t>
      </w:r>
      <w:r w:rsidRPr="00D12655">
        <w:rPr>
          <w:rFonts w:ascii="Times New Roman" w:eastAsia="FangSong" w:hAnsi="Times New Roman" w:hint="eastAsia"/>
        </w:rPr>
        <w:t xml:space="preserve">sound </w:t>
      </w:r>
      <w:r w:rsidRPr="00D12655">
        <w:rPr>
          <w:rFonts w:ascii="Times New Roman" w:eastAsia="FangSong" w:hAnsi="Times New Roman"/>
        </w:rPr>
        <w:t xml:space="preserve">visual and auditory experience </w:t>
      </w:r>
      <w:r w:rsidRPr="00D12655">
        <w:rPr>
          <w:rFonts w:ascii="Times New Roman" w:eastAsia="FangSong" w:hAnsi="Times New Roman" w:hint="eastAsia"/>
        </w:rPr>
        <w:t>of</w:t>
      </w:r>
      <w:r w:rsidRPr="00D12655">
        <w:rPr>
          <w:rFonts w:ascii="Times New Roman" w:eastAsia="FangSong" w:hAnsi="Times New Roman"/>
        </w:rPr>
        <w:t xml:space="preserve"> </w:t>
      </w:r>
      <w:r w:rsidRPr="00D12655">
        <w:rPr>
          <w:rFonts w:ascii="Times New Roman" w:eastAsia="FangSong" w:hAnsi="Times New Roman" w:hint="eastAsia"/>
        </w:rPr>
        <w:t>trainee</w:t>
      </w:r>
      <w:r w:rsidRPr="00D12655">
        <w:rPr>
          <w:rFonts w:ascii="Times New Roman" w:eastAsia="FangSong" w:hAnsi="Times New Roman"/>
        </w:rPr>
        <w:t>s.</w:t>
      </w:r>
    </w:p>
    <w:p w14:paraId="0150B6C4"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 xml:space="preserve">The </w:t>
      </w:r>
      <w:r w:rsidRPr="00D12655">
        <w:rPr>
          <w:rFonts w:ascii="Times New Roman" w:eastAsia="FangSong" w:hAnsi="Times New Roman"/>
        </w:rPr>
        <w:t>duration</w:t>
      </w:r>
      <w:r w:rsidRPr="00D12655">
        <w:rPr>
          <w:rFonts w:ascii="Times New Roman" w:eastAsia="FangSong" w:hAnsi="Times New Roman" w:hint="eastAsia"/>
        </w:rPr>
        <w:t xml:space="preserve"> of each r</w:t>
      </w:r>
      <w:r w:rsidRPr="00D12655">
        <w:rPr>
          <w:rFonts w:ascii="Times New Roman" w:eastAsia="FangSong" w:hAnsi="Times New Roman"/>
        </w:rPr>
        <w:t>ecorded course</w:t>
      </w:r>
      <w:r w:rsidRPr="00D12655">
        <w:rPr>
          <w:rFonts w:ascii="Times New Roman" w:eastAsia="FangSong" w:hAnsi="Times New Roman" w:hint="eastAsia"/>
        </w:rPr>
        <w:t xml:space="preserve"> should be </w:t>
      </w:r>
      <w:r w:rsidRPr="00D12655">
        <w:rPr>
          <w:rFonts w:ascii="Times New Roman" w:eastAsia="FangSong" w:hAnsi="Times New Roman"/>
        </w:rPr>
        <w:t xml:space="preserve">reasonably set  to accommodate </w:t>
      </w:r>
      <w:r w:rsidRPr="00D12655">
        <w:rPr>
          <w:rFonts w:ascii="Times New Roman" w:eastAsia="FangSong" w:hAnsi="Times New Roman" w:hint="eastAsia"/>
        </w:rPr>
        <w:t xml:space="preserve">to </w:t>
      </w:r>
      <w:r w:rsidRPr="00D12655">
        <w:rPr>
          <w:rFonts w:ascii="Times New Roman" w:eastAsia="FangSong" w:hAnsi="Times New Roman"/>
        </w:rPr>
        <w:t xml:space="preserve">the </w:t>
      </w:r>
      <w:r w:rsidRPr="00D12655">
        <w:rPr>
          <w:rFonts w:ascii="Times New Roman" w:eastAsia="FangSong" w:hAnsi="Times New Roman" w:hint="eastAsia"/>
        </w:rPr>
        <w:t xml:space="preserve">brain </w:t>
      </w:r>
      <w:r w:rsidRPr="00D12655">
        <w:rPr>
          <w:rFonts w:ascii="Times New Roman" w:eastAsia="FangSong" w:hAnsi="Times New Roman"/>
        </w:rPr>
        <w:t xml:space="preserve">attention </w:t>
      </w:r>
      <w:r w:rsidRPr="00D12655">
        <w:rPr>
          <w:rFonts w:ascii="Times New Roman" w:eastAsia="FangSong" w:hAnsi="Times New Roman" w:hint="eastAsia"/>
        </w:rPr>
        <w:t>pattern</w:t>
      </w:r>
      <w:r w:rsidRPr="00D12655">
        <w:rPr>
          <w:rFonts w:ascii="Times New Roman" w:eastAsia="FangSong" w:hAnsi="Times New Roman"/>
        </w:rPr>
        <w:t>.</w:t>
      </w:r>
    </w:p>
    <w:p w14:paraId="10802358" w14:textId="77777777" w:rsidR="00C9771E" w:rsidRDefault="00C9771E" w:rsidP="00C9771E">
      <w:pPr>
        <w:pStyle w:val="Heading2"/>
        <w:rPr>
          <w:lang w:eastAsia="zh-CN"/>
        </w:rPr>
      </w:pPr>
      <w:bookmarkStart w:id="190" w:name="_Toc157685711"/>
      <w:bookmarkStart w:id="191" w:name="_Toc190343026"/>
      <w:r w:rsidRPr="00C9771E">
        <w:t>Course</w:t>
      </w:r>
      <w:r w:rsidRPr="00D12655">
        <w:rPr>
          <w:lang w:eastAsia="zh-CN"/>
        </w:rPr>
        <w:t xml:space="preserve"> Design</w:t>
      </w:r>
      <w:bookmarkEnd w:id="190"/>
      <w:bookmarkEnd w:id="191"/>
    </w:p>
    <w:p w14:paraId="1ED8ABE8" w14:textId="77777777" w:rsidR="00C9771E" w:rsidRDefault="00C9771E" w:rsidP="00C9771E">
      <w:pPr>
        <w:pStyle w:val="Heading2separationline"/>
        <w:rPr>
          <w:lang w:eastAsia="zh-CN"/>
        </w:rPr>
      </w:pPr>
    </w:p>
    <w:p w14:paraId="7947A674" w14:textId="77777777" w:rsidR="00C9771E" w:rsidRPr="00EF3F1E" w:rsidRDefault="00C9771E" w:rsidP="00C9771E">
      <w:pPr>
        <w:pStyle w:val="BodyText"/>
        <w:rPr>
          <w:lang w:eastAsia="zh-CN"/>
        </w:rPr>
      </w:pPr>
      <w:r>
        <w:rPr>
          <w:lang w:eastAsia="zh-CN"/>
        </w:rPr>
        <w:t>[text]</w:t>
      </w:r>
    </w:p>
    <w:p w14:paraId="4CC9970E" w14:textId="77777777" w:rsidR="00C9771E" w:rsidRPr="00D12655" w:rsidRDefault="00C9771E" w:rsidP="00C9771E">
      <w:pPr>
        <w:pStyle w:val="Heading3"/>
        <w:rPr>
          <w:lang w:eastAsia="zh-CN"/>
        </w:rPr>
      </w:pPr>
      <w:bookmarkStart w:id="192" w:name="_Toc190343027"/>
      <w:r w:rsidRPr="00C9771E">
        <w:t>Synchronous</w:t>
      </w:r>
      <w:r>
        <w:rPr>
          <w:lang w:eastAsia="zh-CN"/>
        </w:rPr>
        <w:t xml:space="preserve"> Training Course</w:t>
      </w:r>
      <w:r w:rsidRPr="00D12655">
        <w:rPr>
          <w:lang w:eastAsia="zh-CN"/>
        </w:rPr>
        <w:t xml:space="preserve"> Design</w:t>
      </w:r>
      <w:bookmarkEnd w:id="192"/>
    </w:p>
    <w:p w14:paraId="6CB4CD53" w14:textId="77777777" w:rsidR="00C9771E" w:rsidRPr="00D12655" w:rsidRDefault="00C9771E" w:rsidP="00C9771E">
      <w:pPr>
        <w:spacing w:after="200" w:line="276" w:lineRule="auto"/>
        <w:jc w:val="both"/>
        <w:rPr>
          <w:sz w:val="22"/>
          <w:lang w:eastAsia="zh-CN"/>
        </w:rPr>
      </w:pPr>
      <w:r w:rsidRPr="00D12655">
        <w:rPr>
          <w:rFonts w:hint="eastAsia"/>
          <w:sz w:val="22"/>
          <w:lang w:eastAsia="zh-CN"/>
        </w:rPr>
        <w:t>(1)</w:t>
      </w:r>
      <w:r w:rsidRPr="00D12655">
        <w:rPr>
          <w:sz w:val="22"/>
          <w:lang w:eastAsia="zh-CN"/>
        </w:rPr>
        <w:t xml:space="preserve"> </w:t>
      </w:r>
      <w:r w:rsidRPr="00D12655">
        <w:rPr>
          <w:rFonts w:hint="eastAsia"/>
          <w:sz w:val="22"/>
          <w:lang w:eastAsia="zh-CN"/>
        </w:rPr>
        <w:t>Defining the trainers and schedule based on the content to be covered.</w:t>
      </w:r>
    </w:p>
    <w:p w14:paraId="6F35CFCD" w14:textId="77777777" w:rsidR="00C9771E" w:rsidRPr="00D12655" w:rsidRDefault="00C9771E" w:rsidP="00C9771E">
      <w:pPr>
        <w:spacing w:after="200" w:line="276" w:lineRule="auto"/>
        <w:jc w:val="both"/>
        <w:rPr>
          <w:sz w:val="22"/>
          <w:lang w:eastAsia="zh-CN"/>
        </w:rPr>
      </w:pPr>
      <w:r w:rsidRPr="00D12655">
        <w:rPr>
          <w:rFonts w:hint="eastAsia"/>
          <w:sz w:val="22"/>
          <w:lang w:eastAsia="zh-CN"/>
        </w:rPr>
        <w:t>(2)</w:t>
      </w:r>
      <w:r w:rsidRPr="00D12655">
        <w:rPr>
          <w:sz w:val="22"/>
          <w:lang w:eastAsia="zh-CN"/>
        </w:rPr>
        <w:t xml:space="preserve"> </w:t>
      </w:r>
      <w:r w:rsidRPr="00D12655">
        <w:rPr>
          <w:rFonts w:hint="eastAsia"/>
          <w:sz w:val="22"/>
          <w:lang w:eastAsia="zh-CN"/>
        </w:rPr>
        <w:t>Developing a course timetable and ensuring the coherence of the course.</w:t>
      </w:r>
    </w:p>
    <w:p w14:paraId="7E71E5FA" w14:textId="77777777" w:rsidR="00C9771E" w:rsidRPr="00D12655" w:rsidRDefault="00C9771E" w:rsidP="00C9771E">
      <w:pPr>
        <w:spacing w:after="200" w:line="276" w:lineRule="auto"/>
        <w:jc w:val="both"/>
        <w:rPr>
          <w:sz w:val="22"/>
          <w:lang w:eastAsia="zh-CN"/>
        </w:rPr>
      </w:pPr>
      <w:r w:rsidRPr="00D12655">
        <w:rPr>
          <w:rFonts w:hint="eastAsia"/>
          <w:sz w:val="22"/>
          <w:lang w:eastAsia="zh-CN"/>
        </w:rPr>
        <w:t>(3)</w:t>
      </w:r>
      <w:r w:rsidRPr="00D12655">
        <w:rPr>
          <w:sz w:val="22"/>
          <w:lang w:eastAsia="zh-CN"/>
        </w:rPr>
        <w:t xml:space="preserve"> </w:t>
      </w:r>
      <w:r w:rsidRPr="00D12655">
        <w:rPr>
          <w:rFonts w:hint="eastAsia"/>
          <w:sz w:val="22"/>
          <w:lang w:eastAsia="zh-CN"/>
        </w:rPr>
        <w:t xml:space="preserve">Applying proper teaching methodologies and technologies to enhance </w:t>
      </w:r>
      <w:r>
        <w:rPr>
          <w:sz w:val="22"/>
          <w:lang w:eastAsia="zh-CN"/>
        </w:rPr>
        <w:t xml:space="preserve">the </w:t>
      </w:r>
      <w:r w:rsidRPr="00D12655">
        <w:rPr>
          <w:rFonts w:hint="eastAsia"/>
          <w:sz w:val="22"/>
          <w:lang w:eastAsia="zh-CN"/>
        </w:rPr>
        <w:t>courss, such as:</w:t>
      </w:r>
    </w:p>
    <w:p w14:paraId="7290A76C"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Establish</w:t>
      </w:r>
      <w:r w:rsidRPr="00D12655">
        <w:rPr>
          <w:rFonts w:ascii="Times New Roman" w:eastAsia="FangSong" w:hAnsi="Times New Roman" w:hint="eastAsia"/>
        </w:rPr>
        <w:t xml:space="preserve">ing </w:t>
      </w:r>
      <w:r w:rsidRPr="00D12655">
        <w:rPr>
          <w:rFonts w:ascii="Times New Roman" w:eastAsia="FangSong" w:hAnsi="Times New Roman"/>
        </w:rPr>
        <w:t xml:space="preserve">a multi-sensory and comprehensive connection with </w:t>
      </w:r>
      <w:r w:rsidRPr="00D12655">
        <w:rPr>
          <w:rFonts w:ascii="Times New Roman" w:eastAsia="FangSong" w:hAnsi="Times New Roman" w:hint="eastAsia"/>
        </w:rPr>
        <w:t>trainee</w:t>
      </w:r>
      <w:r w:rsidRPr="00D12655">
        <w:rPr>
          <w:rFonts w:ascii="Times New Roman" w:eastAsia="FangSong" w:hAnsi="Times New Roman"/>
        </w:rPr>
        <w:t>s, using various communication</w:t>
      </w:r>
      <w:r w:rsidRPr="00D12655">
        <w:rPr>
          <w:rFonts w:ascii="Times New Roman" w:eastAsia="FangSong" w:hAnsi="Times New Roman" w:hint="eastAsia"/>
        </w:rPr>
        <w:t xml:space="preserve"> technical</w:t>
      </w:r>
      <w:r w:rsidRPr="00D12655">
        <w:rPr>
          <w:rFonts w:ascii="Times New Roman" w:eastAsia="FangSong" w:hAnsi="Times New Roman"/>
        </w:rPr>
        <w:t xml:space="preserve"> tools to compensate for the limit</w:t>
      </w:r>
      <w:r w:rsidRPr="00D12655">
        <w:rPr>
          <w:rFonts w:ascii="Times New Roman" w:eastAsia="FangSong" w:hAnsi="Times New Roman" w:hint="eastAsia"/>
        </w:rPr>
        <w:t>ation on</w:t>
      </w:r>
      <w:r w:rsidRPr="00D12655">
        <w:rPr>
          <w:rFonts w:ascii="Times New Roman" w:eastAsia="FangSong" w:hAnsi="Times New Roman"/>
        </w:rPr>
        <w:t xml:space="preserve"> physical interaction in a live class.</w:t>
      </w:r>
    </w:p>
    <w:p w14:paraId="3273C0F6"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Developing the</w:t>
      </w:r>
      <w:r w:rsidRPr="00D12655">
        <w:rPr>
          <w:rFonts w:ascii="Times New Roman" w:eastAsia="FangSong" w:hAnsi="Times New Roman"/>
        </w:rPr>
        <w:t xml:space="preserve"> clear </w:t>
      </w:r>
      <w:r w:rsidRPr="00D12655">
        <w:rPr>
          <w:rFonts w:ascii="Times New Roman" w:eastAsia="FangSong" w:hAnsi="Times New Roman" w:hint="eastAsia"/>
        </w:rPr>
        <w:t>instructional</w:t>
      </w:r>
      <w:r w:rsidRPr="00D12655">
        <w:rPr>
          <w:rFonts w:ascii="Times New Roman" w:eastAsia="FangSong" w:hAnsi="Times New Roman"/>
        </w:rPr>
        <w:t xml:space="preserve"> designs and plans, </w:t>
      </w:r>
      <w:r w:rsidRPr="00D12655">
        <w:rPr>
          <w:rFonts w:ascii="Times New Roman" w:eastAsia="FangSong" w:hAnsi="Times New Roman" w:hint="eastAsia"/>
        </w:rPr>
        <w:t>together with a</w:t>
      </w:r>
      <w:r w:rsidRPr="00D12655">
        <w:rPr>
          <w:rFonts w:ascii="Times New Roman" w:eastAsia="FangSong" w:hAnsi="Times New Roman"/>
        </w:rPr>
        <w:t xml:space="preserve"> feasible agenda and </w:t>
      </w:r>
      <w:r w:rsidRPr="00D12655">
        <w:rPr>
          <w:rFonts w:ascii="Times New Roman" w:eastAsia="FangSong" w:hAnsi="Times New Roman" w:hint="eastAsia"/>
        </w:rPr>
        <w:t xml:space="preserve">a </w:t>
      </w:r>
      <w:r w:rsidRPr="00D12655">
        <w:rPr>
          <w:rFonts w:ascii="Times New Roman" w:eastAsia="FangSong" w:hAnsi="Times New Roman"/>
        </w:rPr>
        <w:t xml:space="preserve">list </w:t>
      </w:r>
      <w:r w:rsidRPr="00D12655">
        <w:rPr>
          <w:rFonts w:ascii="Times New Roman" w:eastAsia="FangSong" w:hAnsi="Times New Roman" w:hint="eastAsia"/>
        </w:rPr>
        <w:t xml:space="preserve">of </w:t>
      </w:r>
      <w:r w:rsidRPr="00D12655">
        <w:rPr>
          <w:rFonts w:ascii="Times New Roman" w:eastAsia="FangSong" w:hAnsi="Times New Roman"/>
        </w:rPr>
        <w:t>tasks</w:t>
      </w:r>
      <w:r w:rsidRPr="00D12655">
        <w:rPr>
          <w:rFonts w:ascii="Times New Roman" w:eastAsia="FangSong" w:hAnsi="Times New Roman" w:hint="eastAsia"/>
        </w:rPr>
        <w:t xml:space="preserve"> to be finish</w:t>
      </w:r>
      <w:r w:rsidRPr="00D12655">
        <w:rPr>
          <w:rFonts w:ascii="Times New Roman" w:eastAsia="FangSong" w:hAnsi="Times New Roman"/>
        </w:rPr>
        <w:t xml:space="preserve"> and </w:t>
      </w:r>
      <w:r w:rsidRPr="00D12655">
        <w:rPr>
          <w:rFonts w:ascii="Times New Roman" w:eastAsia="FangSong" w:hAnsi="Times New Roman" w:hint="eastAsia"/>
        </w:rPr>
        <w:t xml:space="preserve">relative </w:t>
      </w:r>
      <w:r w:rsidRPr="00D12655">
        <w:rPr>
          <w:rFonts w:ascii="Times New Roman" w:eastAsia="FangSong" w:hAnsi="Times New Roman"/>
        </w:rPr>
        <w:t>timelines.</w:t>
      </w:r>
    </w:p>
    <w:p w14:paraId="1DBE7868"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 xml:space="preserve">Considering </w:t>
      </w:r>
      <w:r w:rsidRPr="00D12655">
        <w:rPr>
          <w:rFonts w:ascii="Times New Roman" w:eastAsia="FangSong" w:hAnsi="Times New Roman"/>
        </w:rPr>
        <w:t>potential difficulties</w:t>
      </w:r>
      <w:r w:rsidRPr="00D12655">
        <w:rPr>
          <w:rFonts w:ascii="Times New Roman" w:eastAsia="FangSong" w:hAnsi="Times New Roman" w:hint="eastAsia"/>
        </w:rPr>
        <w:t xml:space="preserve"> and developing countermeasures </w:t>
      </w:r>
      <w:r w:rsidRPr="00D12655">
        <w:rPr>
          <w:rFonts w:ascii="Times New Roman" w:eastAsia="FangSong" w:hAnsi="Times New Roman"/>
        </w:rPr>
        <w:t xml:space="preserve">plan for to ensure </w:t>
      </w:r>
      <w:r w:rsidRPr="00D12655">
        <w:rPr>
          <w:rFonts w:ascii="Times New Roman" w:eastAsia="FangSong" w:hAnsi="Times New Roman" w:hint="eastAsia"/>
        </w:rPr>
        <w:t xml:space="preserve">the </w:t>
      </w:r>
      <w:r w:rsidRPr="00D12655">
        <w:rPr>
          <w:rFonts w:ascii="Times New Roman" w:eastAsia="FangSong" w:hAnsi="Times New Roman"/>
        </w:rPr>
        <w:t>smooth course design and teaching</w:t>
      </w:r>
      <w:r w:rsidRPr="00D12655">
        <w:rPr>
          <w:rFonts w:ascii="Times New Roman" w:eastAsia="FangSong" w:hAnsi="Times New Roman" w:hint="eastAsia"/>
        </w:rPr>
        <w:t xml:space="preserve"> process</w:t>
      </w:r>
      <w:r w:rsidRPr="00D12655">
        <w:rPr>
          <w:rFonts w:ascii="Times New Roman" w:eastAsia="FangSong" w:hAnsi="Times New Roman"/>
        </w:rPr>
        <w:t>.</w:t>
      </w:r>
    </w:p>
    <w:p w14:paraId="2F1DFBDC"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Creat</w:t>
      </w:r>
      <w:r w:rsidRPr="00D12655">
        <w:rPr>
          <w:rFonts w:ascii="Times New Roman" w:eastAsia="FangSong" w:hAnsi="Times New Roman" w:hint="eastAsia"/>
        </w:rPr>
        <w:t>ing</w:t>
      </w:r>
      <w:r w:rsidRPr="00D12655">
        <w:rPr>
          <w:rFonts w:ascii="Times New Roman" w:eastAsia="FangSong" w:hAnsi="Times New Roman"/>
        </w:rPr>
        <w:t xml:space="preserve"> a supportive learning environment</w:t>
      </w:r>
      <w:r w:rsidRPr="00D12655">
        <w:rPr>
          <w:rFonts w:ascii="Times New Roman" w:eastAsia="FangSong" w:hAnsi="Times New Roman" w:hint="eastAsia"/>
        </w:rPr>
        <w:t xml:space="preserve"> by trainers</w:t>
      </w:r>
      <w:r w:rsidRPr="00D12655">
        <w:rPr>
          <w:rFonts w:ascii="Times New Roman" w:eastAsia="FangSong" w:hAnsi="Times New Roman"/>
        </w:rPr>
        <w:t xml:space="preserve">, with </w:t>
      </w:r>
      <w:r w:rsidRPr="00D12655">
        <w:rPr>
          <w:rFonts w:ascii="Times New Roman" w:eastAsia="FangSong" w:hAnsi="Times New Roman" w:hint="eastAsia"/>
        </w:rPr>
        <w:t>the concise and explicit</w:t>
      </w:r>
      <w:r w:rsidRPr="00D12655">
        <w:rPr>
          <w:rFonts w:ascii="Times New Roman" w:eastAsia="FangSong" w:hAnsi="Times New Roman"/>
        </w:rPr>
        <w:t xml:space="preserve"> communication methods, learning tools, and </w:t>
      </w:r>
      <w:r w:rsidRPr="00D12655">
        <w:rPr>
          <w:rFonts w:ascii="Times New Roman" w:eastAsia="FangSong" w:hAnsi="Times New Roman" w:hint="eastAsia"/>
        </w:rPr>
        <w:t xml:space="preserve">course </w:t>
      </w:r>
      <w:r w:rsidRPr="00D12655">
        <w:rPr>
          <w:rFonts w:ascii="Times New Roman" w:eastAsia="FangSong" w:hAnsi="Times New Roman"/>
        </w:rPr>
        <w:t>content,</w:t>
      </w:r>
      <w:r w:rsidRPr="00D12655">
        <w:rPr>
          <w:rFonts w:ascii="Times New Roman" w:eastAsia="FangSong" w:hAnsi="Times New Roman" w:hint="eastAsia"/>
        </w:rPr>
        <w:t xml:space="preserve"> together with</w:t>
      </w:r>
      <w:r w:rsidRPr="00D12655">
        <w:rPr>
          <w:rFonts w:ascii="Times New Roman" w:eastAsia="FangSong" w:hAnsi="Times New Roman"/>
        </w:rPr>
        <w:t xml:space="preserve"> accessible</w:t>
      </w:r>
      <w:r w:rsidRPr="00D12655">
        <w:rPr>
          <w:rFonts w:ascii="Times New Roman" w:eastAsia="FangSong" w:hAnsi="Times New Roman" w:hint="eastAsia"/>
        </w:rPr>
        <w:t xml:space="preserve"> </w:t>
      </w:r>
      <w:r w:rsidRPr="00D12655">
        <w:rPr>
          <w:rFonts w:ascii="Times New Roman" w:eastAsia="FangSong" w:hAnsi="Times New Roman"/>
        </w:rPr>
        <w:t>resources.</w:t>
      </w:r>
    </w:p>
    <w:p w14:paraId="2C53E4BD"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lastRenderedPageBreak/>
        <w:t>Us</w:t>
      </w:r>
      <w:r w:rsidRPr="00D12655">
        <w:rPr>
          <w:rFonts w:ascii="Times New Roman" w:eastAsia="FangSong" w:hAnsi="Times New Roman" w:hint="eastAsia"/>
        </w:rPr>
        <w:t xml:space="preserve">ing </w:t>
      </w:r>
      <w:r w:rsidRPr="00D12655">
        <w:rPr>
          <w:rFonts w:ascii="Times New Roman" w:eastAsia="FangSong" w:hAnsi="Times New Roman"/>
        </w:rPr>
        <w:t>various tools as a sufficient substitute for traditional classroom activities,</w:t>
      </w:r>
      <w:r>
        <w:rPr>
          <w:rFonts w:ascii="Times New Roman" w:eastAsia="FangSong" w:hAnsi="Times New Roman"/>
        </w:rPr>
        <w:t xml:space="preserve"> </w:t>
      </w:r>
      <w:r w:rsidRPr="00D12655">
        <w:rPr>
          <w:rFonts w:ascii="Times New Roman" w:eastAsia="FangSong" w:hAnsi="Times New Roman"/>
        </w:rPr>
        <w:t>to make teaching and learning more adaptable</w:t>
      </w:r>
      <w:r w:rsidRPr="00D12655">
        <w:rPr>
          <w:rFonts w:ascii="Times New Roman" w:eastAsia="FangSong" w:hAnsi="Times New Roman" w:hint="eastAsia"/>
        </w:rPr>
        <w:t xml:space="preserve"> by </w:t>
      </w:r>
      <w:r w:rsidRPr="00D12655">
        <w:rPr>
          <w:rFonts w:ascii="Times New Roman" w:eastAsia="FangSong" w:hAnsi="Times New Roman"/>
        </w:rPr>
        <w:t xml:space="preserve"> </w:t>
      </w:r>
      <w:r w:rsidRPr="00D12655">
        <w:rPr>
          <w:rFonts w:ascii="Times New Roman" w:eastAsia="FangSong" w:hAnsi="Times New Roman" w:hint="eastAsia"/>
        </w:rPr>
        <w:t xml:space="preserve">tools such as </w:t>
      </w:r>
      <w:r w:rsidRPr="00D12655">
        <w:rPr>
          <w:rFonts w:ascii="Times New Roman" w:eastAsia="FangSong" w:hAnsi="Times New Roman"/>
        </w:rPr>
        <w:t>real-time discussion boards and online posts.</w:t>
      </w:r>
    </w:p>
    <w:p w14:paraId="297AFAE2" w14:textId="77777777" w:rsidR="00C9771E" w:rsidRPr="00D12655" w:rsidRDefault="00C9771E" w:rsidP="00C9771E">
      <w:pPr>
        <w:pStyle w:val="Bullet1"/>
        <w:numPr>
          <w:ilvl w:val="0"/>
          <w:numId w:val="0"/>
        </w:numPr>
        <w:jc w:val="both"/>
        <w:rPr>
          <w:rFonts w:ascii="Times New Roman" w:eastAsia="FangSong" w:hAnsi="Times New Roman"/>
        </w:rPr>
      </w:pPr>
      <w:r w:rsidRPr="00D12655">
        <w:rPr>
          <w:rFonts w:ascii="Times New Roman" w:eastAsia="FangSong" w:hAnsi="Times New Roman" w:hint="eastAsia"/>
        </w:rPr>
        <w:t>(4) Designating a dedicated person to handle emergencies during the whole procedure of live streamed teaching, so as to ensure the smooth conduction of training.</w:t>
      </w:r>
    </w:p>
    <w:p w14:paraId="6DF769DE" w14:textId="77777777" w:rsidR="00C9771E" w:rsidRDefault="00C9771E" w:rsidP="00C9771E">
      <w:pPr>
        <w:pStyle w:val="Heading3"/>
        <w:rPr>
          <w:lang w:eastAsia="zh-CN"/>
        </w:rPr>
      </w:pPr>
      <w:bookmarkStart w:id="193" w:name="_Toc190343028"/>
      <w:r>
        <w:rPr>
          <w:lang w:eastAsia="zh-CN"/>
        </w:rPr>
        <w:t>Asynchronous Training Course Design</w:t>
      </w:r>
      <w:bookmarkEnd w:id="193"/>
    </w:p>
    <w:p w14:paraId="47A56B93" w14:textId="77777777" w:rsidR="00C9771E" w:rsidRPr="00EF3F1E" w:rsidRDefault="00C9771E" w:rsidP="00C9771E">
      <w:pPr>
        <w:pStyle w:val="BodyText"/>
      </w:pPr>
      <w:r>
        <w:t>[text]</w:t>
      </w:r>
    </w:p>
    <w:p w14:paraId="301CBF0B" w14:textId="77777777" w:rsidR="00C9771E" w:rsidRPr="00D12655" w:rsidRDefault="00C9771E" w:rsidP="00C9771E">
      <w:pPr>
        <w:pStyle w:val="Heading3"/>
        <w:rPr>
          <w:lang w:eastAsia="zh-CN"/>
        </w:rPr>
      </w:pPr>
      <w:bookmarkStart w:id="194" w:name="_Toc190343029"/>
      <w:r w:rsidRPr="00EF3F1E">
        <w:rPr>
          <w:rFonts w:hint="eastAsia"/>
          <w:lang w:eastAsia="zh-CN"/>
        </w:rPr>
        <w:t>R</w:t>
      </w:r>
      <w:r w:rsidRPr="00D12655">
        <w:rPr>
          <w:lang w:eastAsia="zh-CN"/>
        </w:rPr>
        <w:t xml:space="preserve">ecorded </w:t>
      </w:r>
      <w:r>
        <w:rPr>
          <w:lang w:eastAsia="zh-CN"/>
        </w:rPr>
        <w:t>Content/Courses</w:t>
      </w:r>
      <w:bookmarkEnd w:id="194"/>
    </w:p>
    <w:p w14:paraId="59D9DE43"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Trainer</w:t>
      </w:r>
      <w:r w:rsidRPr="00D12655">
        <w:rPr>
          <w:sz w:val="22"/>
          <w:lang w:eastAsia="zh-CN"/>
        </w:rPr>
        <w:t>s</w:t>
      </w:r>
      <w:r w:rsidRPr="00D12655">
        <w:rPr>
          <w:rFonts w:hint="eastAsia"/>
          <w:sz w:val="22"/>
          <w:lang w:eastAsia="zh-CN"/>
        </w:rPr>
        <w:t xml:space="preserve"> are required to develop a video script or an outline for the course, with methods as follows considered to be helpful  before recording:</w:t>
      </w:r>
    </w:p>
    <w:p w14:paraId="1630A54E"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Writ</w:t>
      </w:r>
      <w:r w:rsidRPr="00D12655">
        <w:rPr>
          <w:rFonts w:ascii="Times New Roman" w:eastAsia="FangSong" w:hAnsi="Times New Roman" w:hint="eastAsia"/>
        </w:rPr>
        <w:t>ing</w:t>
      </w:r>
      <w:r w:rsidRPr="00D12655">
        <w:rPr>
          <w:rFonts w:ascii="Times New Roman" w:eastAsia="FangSong" w:hAnsi="Times New Roman"/>
        </w:rPr>
        <w:t xml:space="preserve"> the script in </w:t>
      </w:r>
      <w:r w:rsidRPr="00D12655">
        <w:rPr>
          <w:rFonts w:ascii="Times New Roman" w:eastAsia="FangSong" w:hAnsi="Times New Roman" w:hint="eastAsia"/>
        </w:rPr>
        <w:t xml:space="preserve">a </w:t>
      </w:r>
      <w:r w:rsidRPr="00D12655">
        <w:rPr>
          <w:rFonts w:ascii="Times New Roman" w:eastAsia="FangSong" w:hAnsi="Times New Roman"/>
        </w:rPr>
        <w:t xml:space="preserve">simple, easy-to-understand </w:t>
      </w:r>
      <w:r w:rsidRPr="00D12655">
        <w:rPr>
          <w:rFonts w:ascii="Times New Roman" w:eastAsia="FangSong" w:hAnsi="Times New Roman" w:hint="eastAsia"/>
        </w:rPr>
        <w:t>way, just like illustrating to your friends</w:t>
      </w:r>
      <w:r w:rsidRPr="00D12655">
        <w:rPr>
          <w:rFonts w:ascii="Times New Roman" w:eastAsia="FangSong" w:hAnsi="Times New Roman"/>
        </w:rPr>
        <w:t>.</w:t>
      </w:r>
    </w:p>
    <w:p w14:paraId="63426991"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Demonstrat</w:t>
      </w:r>
      <w:r w:rsidRPr="00D12655">
        <w:rPr>
          <w:rFonts w:ascii="Times New Roman" w:eastAsia="FangSong" w:hAnsi="Times New Roman" w:hint="eastAsia"/>
        </w:rPr>
        <w:t>ing</w:t>
      </w:r>
      <w:r w:rsidRPr="00D12655">
        <w:rPr>
          <w:rFonts w:ascii="Times New Roman" w:eastAsia="FangSong" w:hAnsi="Times New Roman"/>
        </w:rPr>
        <w:t xml:space="preserve"> </w:t>
      </w:r>
      <w:r w:rsidRPr="00D12655">
        <w:rPr>
          <w:rFonts w:ascii="Times New Roman" w:eastAsia="FangSong" w:hAnsi="Times New Roman" w:hint="eastAsia"/>
        </w:rPr>
        <w:t xml:space="preserve">the </w:t>
      </w:r>
      <w:r w:rsidRPr="00D12655">
        <w:rPr>
          <w:rFonts w:ascii="Times New Roman" w:eastAsia="FangSong" w:hAnsi="Times New Roman"/>
        </w:rPr>
        <w:t>operations on screen (such as</w:t>
      </w:r>
      <w:r w:rsidRPr="00D12655">
        <w:rPr>
          <w:rFonts w:ascii="Times New Roman" w:eastAsia="FangSong" w:hAnsi="Times New Roman" w:hint="eastAsia"/>
        </w:rPr>
        <w:t xml:space="preserve">, </w:t>
      </w:r>
      <w:r w:rsidRPr="00D12655">
        <w:rPr>
          <w:rFonts w:ascii="Times New Roman" w:eastAsia="FangSong" w:hAnsi="Times New Roman"/>
        </w:rPr>
        <w:t xml:space="preserve">clicking a button or opening a new page) and </w:t>
      </w:r>
      <w:r w:rsidRPr="00D12655">
        <w:rPr>
          <w:rFonts w:ascii="Times New Roman" w:eastAsia="FangSong" w:hAnsi="Times New Roman" w:hint="eastAsia"/>
        </w:rPr>
        <w:t>sparing</w:t>
      </w:r>
      <w:r w:rsidRPr="00D12655">
        <w:rPr>
          <w:rFonts w:ascii="Times New Roman" w:eastAsia="FangSong" w:hAnsi="Times New Roman"/>
        </w:rPr>
        <w:t xml:space="preserve">  time  explain</w:t>
      </w:r>
      <w:r w:rsidRPr="00D12655">
        <w:rPr>
          <w:rFonts w:ascii="Times New Roman" w:eastAsia="FangSong" w:hAnsi="Times New Roman" w:hint="eastAsia"/>
        </w:rPr>
        <w:t>ing</w:t>
      </w:r>
      <w:r w:rsidRPr="00D12655">
        <w:rPr>
          <w:rFonts w:ascii="Times New Roman" w:eastAsia="FangSong" w:hAnsi="Times New Roman"/>
        </w:rPr>
        <w:t xml:space="preserve"> what is being </w:t>
      </w:r>
      <w:r w:rsidRPr="00D12655">
        <w:rPr>
          <w:rFonts w:ascii="Times New Roman" w:eastAsia="FangSong" w:hAnsi="Times New Roman" w:hint="eastAsia"/>
        </w:rPr>
        <w:t>operated</w:t>
      </w:r>
      <w:r w:rsidRPr="00D12655">
        <w:rPr>
          <w:rFonts w:ascii="Times New Roman" w:eastAsia="FangSong" w:hAnsi="Times New Roman"/>
        </w:rPr>
        <w:t xml:space="preserve"> and why.</w:t>
      </w:r>
    </w:p>
    <w:p w14:paraId="05D8BD6A"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Read</w:t>
      </w:r>
      <w:r w:rsidRPr="00D12655">
        <w:rPr>
          <w:rFonts w:ascii="Times New Roman" w:eastAsia="FangSong" w:hAnsi="Times New Roman" w:hint="eastAsia"/>
        </w:rPr>
        <w:t xml:space="preserve">ing </w:t>
      </w:r>
      <w:r w:rsidRPr="00D12655">
        <w:rPr>
          <w:rFonts w:ascii="Times New Roman" w:eastAsia="FangSong" w:hAnsi="Times New Roman"/>
        </w:rPr>
        <w:t>the script aloud to check for coherence.</w:t>
      </w:r>
    </w:p>
    <w:p w14:paraId="66E747E6"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Send</w:t>
      </w:r>
      <w:r w:rsidRPr="00D12655">
        <w:rPr>
          <w:rFonts w:ascii="Times New Roman" w:eastAsia="FangSong" w:hAnsi="Times New Roman" w:hint="eastAsia"/>
        </w:rPr>
        <w:t>ing</w:t>
      </w:r>
      <w:r w:rsidRPr="00D12655">
        <w:rPr>
          <w:rFonts w:ascii="Times New Roman" w:eastAsia="FangSong" w:hAnsi="Times New Roman"/>
        </w:rPr>
        <w:t xml:space="preserve"> the script to a trustworthy colleague for feedback.</w:t>
      </w:r>
    </w:p>
    <w:p w14:paraId="51BE2BD4" w14:textId="77777777" w:rsidR="00C9771E" w:rsidRPr="00D12655" w:rsidRDefault="00C9771E" w:rsidP="00C9771E">
      <w:pPr>
        <w:spacing w:after="200" w:line="276" w:lineRule="auto"/>
        <w:jc w:val="both"/>
        <w:rPr>
          <w:sz w:val="22"/>
          <w:lang w:eastAsia="zh-CN"/>
        </w:rPr>
      </w:pPr>
      <w:r w:rsidRPr="00D12655">
        <w:rPr>
          <w:sz w:val="22"/>
          <w:lang w:eastAsia="zh-CN"/>
        </w:rPr>
        <w:t>Provid</w:t>
      </w:r>
      <w:r w:rsidRPr="00D12655">
        <w:rPr>
          <w:rFonts w:hint="eastAsia"/>
          <w:sz w:val="22"/>
          <w:lang w:eastAsia="zh-CN"/>
        </w:rPr>
        <w:t>ing</w:t>
      </w:r>
      <w:r w:rsidRPr="00D12655">
        <w:rPr>
          <w:sz w:val="22"/>
          <w:lang w:eastAsia="zh-CN"/>
        </w:rPr>
        <w:t xml:space="preserve"> as m</w:t>
      </w:r>
      <w:r w:rsidRPr="00D12655">
        <w:rPr>
          <w:rFonts w:hint="eastAsia"/>
          <w:sz w:val="22"/>
          <w:lang w:eastAsia="zh-CN"/>
        </w:rPr>
        <w:t>uch</w:t>
      </w:r>
      <w:r w:rsidRPr="00D12655">
        <w:rPr>
          <w:sz w:val="22"/>
          <w:lang w:eastAsia="zh-CN"/>
        </w:rPr>
        <w:t xml:space="preserve"> supplemental material as possible to enrich the content of the teaching. </w:t>
      </w:r>
      <w:r w:rsidRPr="00D12655">
        <w:rPr>
          <w:rFonts w:hint="eastAsia"/>
          <w:sz w:val="22"/>
          <w:lang w:eastAsia="zh-CN"/>
        </w:rPr>
        <w:t>Trainer</w:t>
      </w:r>
      <w:r w:rsidRPr="00D12655">
        <w:rPr>
          <w:sz w:val="22"/>
          <w:lang w:eastAsia="zh-CN"/>
        </w:rPr>
        <w:t xml:space="preserve">s </w:t>
      </w:r>
      <w:r w:rsidRPr="00D12655">
        <w:rPr>
          <w:rFonts w:hint="eastAsia"/>
          <w:sz w:val="22"/>
          <w:lang w:eastAsia="zh-CN"/>
        </w:rPr>
        <w:t>might</w:t>
      </w:r>
      <w:r w:rsidRPr="00D12655">
        <w:rPr>
          <w:sz w:val="22"/>
          <w:lang w:eastAsia="zh-CN"/>
        </w:rPr>
        <w:t xml:space="preserve"> share </w:t>
      </w:r>
      <w:r w:rsidRPr="00D12655">
        <w:rPr>
          <w:rFonts w:hint="eastAsia"/>
          <w:sz w:val="22"/>
          <w:lang w:eastAsia="zh-CN"/>
        </w:rPr>
        <w:t xml:space="preserve">their </w:t>
      </w:r>
      <w:r w:rsidRPr="00D12655">
        <w:rPr>
          <w:sz w:val="22"/>
          <w:lang w:eastAsia="zh-CN"/>
        </w:rPr>
        <w:t xml:space="preserve">presentations, websites, and media resources related to the course with </w:t>
      </w:r>
      <w:r w:rsidRPr="00D12655">
        <w:rPr>
          <w:rFonts w:hint="eastAsia"/>
          <w:sz w:val="22"/>
          <w:lang w:eastAsia="zh-CN"/>
        </w:rPr>
        <w:t>trainee</w:t>
      </w:r>
      <w:r w:rsidRPr="00D12655">
        <w:rPr>
          <w:sz w:val="22"/>
          <w:lang w:eastAsia="zh-CN"/>
        </w:rPr>
        <w:t>s</w:t>
      </w:r>
      <w:r w:rsidRPr="00D12655">
        <w:rPr>
          <w:rFonts w:hint="eastAsia"/>
          <w:sz w:val="22"/>
          <w:lang w:eastAsia="zh-CN"/>
        </w:rPr>
        <w:t xml:space="preserve">, in order </w:t>
      </w:r>
      <w:r w:rsidRPr="00D12655">
        <w:rPr>
          <w:sz w:val="22"/>
          <w:lang w:eastAsia="zh-CN"/>
        </w:rPr>
        <w:t>to enhance their interest and allow them to assess their understanding.</w:t>
      </w:r>
    </w:p>
    <w:p w14:paraId="07A445BA" w14:textId="77777777" w:rsidR="00C9771E" w:rsidRPr="00D12655" w:rsidRDefault="00C9771E" w:rsidP="00C9771E">
      <w:pPr>
        <w:spacing w:after="200" w:line="276" w:lineRule="auto"/>
        <w:jc w:val="both"/>
        <w:rPr>
          <w:sz w:val="22"/>
          <w:lang w:eastAsia="zh-CN"/>
        </w:rPr>
      </w:pPr>
      <w:r w:rsidRPr="00D12655">
        <w:rPr>
          <w:rFonts w:hint="eastAsia"/>
          <w:sz w:val="22"/>
          <w:lang w:eastAsia="zh-CN"/>
        </w:rPr>
        <w:t>Trainer</w:t>
      </w:r>
      <w:r w:rsidRPr="00D12655">
        <w:rPr>
          <w:sz w:val="22"/>
          <w:lang w:eastAsia="zh-CN"/>
        </w:rPr>
        <w:t xml:space="preserve">s </w:t>
      </w:r>
      <w:r w:rsidRPr="00D12655">
        <w:rPr>
          <w:rFonts w:hint="eastAsia"/>
          <w:sz w:val="22"/>
          <w:lang w:eastAsia="zh-CN"/>
        </w:rPr>
        <w:t>may</w:t>
      </w:r>
      <w:r w:rsidRPr="00D12655">
        <w:rPr>
          <w:sz w:val="22"/>
          <w:lang w:eastAsia="zh-CN"/>
        </w:rPr>
        <w:t xml:space="preserve"> record video </w:t>
      </w:r>
      <w:r w:rsidRPr="00D12655">
        <w:rPr>
          <w:rFonts w:hint="eastAsia"/>
          <w:sz w:val="22"/>
          <w:lang w:eastAsia="zh-CN"/>
        </w:rPr>
        <w:t>clip</w:t>
      </w:r>
      <w:r w:rsidRPr="00D12655">
        <w:rPr>
          <w:sz w:val="22"/>
          <w:lang w:eastAsia="zh-CN"/>
        </w:rPr>
        <w:t xml:space="preserve">s and ask </w:t>
      </w:r>
      <w:r w:rsidRPr="00D12655">
        <w:rPr>
          <w:rFonts w:hint="eastAsia"/>
          <w:sz w:val="22"/>
          <w:lang w:eastAsia="zh-CN"/>
        </w:rPr>
        <w:t>trainee</w:t>
      </w:r>
      <w:r w:rsidRPr="00D12655">
        <w:rPr>
          <w:sz w:val="22"/>
          <w:lang w:eastAsia="zh-CN"/>
        </w:rPr>
        <w:t>s to watch online or download for review</w:t>
      </w:r>
      <w:r w:rsidRPr="00D12655">
        <w:rPr>
          <w:rFonts w:hint="eastAsia"/>
          <w:sz w:val="22"/>
          <w:lang w:eastAsia="zh-CN"/>
        </w:rPr>
        <w:t xml:space="preserve"> in future</w:t>
      </w:r>
      <w:r w:rsidRPr="00D12655">
        <w:rPr>
          <w:sz w:val="22"/>
          <w:lang w:eastAsia="zh-CN"/>
        </w:rPr>
        <w:t>.</w:t>
      </w:r>
    </w:p>
    <w:p w14:paraId="44139EA7" w14:textId="77777777" w:rsidR="00C9771E" w:rsidRPr="00D12655" w:rsidRDefault="00C9771E" w:rsidP="00C9771E">
      <w:pPr>
        <w:spacing w:after="200" w:line="276" w:lineRule="auto"/>
        <w:jc w:val="both"/>
        <w:rPr>
          <w:sz w:val="22"/>
          <w:lang w:eastAsia="zh-CN"/>
        </w:rPr>
      </w:pPr>
      <w:r w:rsidRPr="00D12655">
        <w:rPr>
          <w:sz w:val="22"/>
          <w:lang w:eastAsia="zh-CN"/>
        </w:rPr>
        <w:t>T</w:t>
      </w:r>
      <w:r w:rsidRPr="00D12655">
        <w:rPr>
          <w:rFonts w:hint="eastAsia"/>
          <w:sz w:val="22"/>
          <w:lang w:eastAsia="zh-CN"/>
        </w:rPr>
        <w:t>rainer</w:t>
      </w:r>
      <w:r w:rsidRPr="00D12655">
        <w:rPr>
          <w:sz w:val="22"/>
          <w:lang w:eastAsia="zh-CN"/>
        </w:rPr>
        <w:t xml:space="preserve">s </w:t>
      </w:r>
      <w:r w:rsidRPr="00D12655">
        <w:rPr>
          <w:rFonts w:hint="eastAsia"/>
          <w:sz w:val="22"/>
          <w:lang w:eastAsia="zh-CN"/>
        </w:rPr>
        <w:t>may</w:t>
      </w:r>
      <w:r w:rsidRPr="00D12655">
        <w:rPr>
          <w:sz w:val="22"/>
          <w:lang w:eastAsia="zh-CN"/>
        </w:rPr>
        <w:t xml:space="preserve"> also record their live teaching sessions as </w:t>
      </w:r>
      <w:r w:rsidRPr="00D12655">
        <w:rPr>
          <w:rFonts w:hint="eastAsia"/>
          <w:sz w:val="22"/>
          <w:lang w:eastAsia="zh-CN"/>
        </w:rPr>
        <w:t xml:space="preserve">the </w:t>
      </w:r>
      <w:r w:rsidRPr="00D12655">
        <w:rPr>
          <w:sz w:val="22"/>
          <w:lang w:eastAsia="zh-CN"/>
        </w:rPr>
        <w:t>video learning resources</w:t>
      </w:r>
      <w:r w:rsidRPr="00D12655">
        <w:rPr>
          <w:rFonts w:hint="eastAsia"/>
          <w:sz w:val="22"/>
          <w:lang w:eastAsia="zh-CN"/>
        </w:rPr>
        <w:t xml:space="preserve"> and encourage their trainees to</w:t>
      </w:r>
      <w:r w:rsidRPr="00D12655">
        <w:rPr>
          <w:sz w:val="22"/>
          <w:lang w:eastAsia="zh-CN"/>
        </w:rPr>
        <w:t xml:space="preserve"> us</w:t>
      </w:r>
      <w:r w:rsidRPr="00D12655">
        <w:rPr>
          <w:rFonts w:hint="eastAsia"/>
          <w:sz w:val="22"/>
          <w:lang w:eastAsia="zh-CN"/>
        </w:rPr>
        <w:t>e</w:t>
      </w:r>
      <w:r w:rsidRPr="00D12655">
        <w:rPr>
          <w:sz w:val="22"/>
          <w:lang w:eastAsia="zh-CN"/>
        </w:rPr>
        <w:t xml:space="preserve"> the</w:t>
      </w:r>
      <w:r w:rsidRPr="00D12655">
        <w:rPr>
          <w:rFonts w:hint="eastAsia"/>
          <w:sz w:val="22"/>
          <w:lang w:eastAsia="zh-CN"/>
        </w:rPr>
        <w:t>m</w:t>
      </w:r>
      <w:r w:rsidRPr="00D12655">
        <w:rPr>
          <w:sz w:val="22"/>
          <w:lang w:eastAsia="zh-CN"/>
        </w:rPr>
        <w:t xml:space="preserve"> appropriately to meet the flexible learning needs.</w:t>
      </w:r>
    </w:p>
    <w:p w14:paraId="3FBA3B58" w14:textId="77777777" w:rsidR="00C9771E" w:rsidRDefault="00C9771E" w:rsidP="00C9771E">
      <w:pPr>
        <w:pStyle w:val="Heading2"/>
        <w:rPr>
          <w:lang w:eastAsia="zh-CN"/>
        </w:rPr>
      </w:pPr>
      <w:bookmarkStart w:id="195" w:name="_Toc157685712"/>
      <w:bookmarkStart w:id="196" w:name="_Toc190343030"/>
      <w:r w:rsidRPr="00C9771E">
        <w:t>Selection</w:t>
      </w:r>
      <w:r w:rsidRPr="00D12655">
        <w:rPr>
          <w:lang w:eastAsia="zh-CN"/>
        </w:rPr>
        <w:t xml:space="preserve"> of </w:t>
      </w:r>
      <w:r w:rsidRPr="00C9771E">
        <w:t>Teaching</w:t>
      </w:r>
      <w:commentRangeStart w:id="197"/>
      <w:r w:rsidRPr="00D12655">
        <w:rPr>
          <w:lang w:eastAsia="zh-CN"/>
        </w:rPr>
        <w:t xml:space="preserve"> Tools</w:t>
      </w:r>
      <w:bookmarkEnd w:id="195"/>
      <w:commentRangeEnd w:id="197"/>
      <w:r w:rsidRPr="00EF3F1E">
        <w:rPr>
          <w:lang w:eastAsia="zh-CN"/>
        </w:rPr>
        <w:commentReference w:id="197"/>
      </w:r>
      <w:bookmarkEnd w:id="196"/>
    </w:p>
    <w:p w14:paraId="48C482C7" w14:textId="77777777" w:rsidR="00C9771E" w:rsidRDefault="00C9771E" w:rsidP="00C9771E">
      <w:pPr>
        <w:pStyle w:val="Heading2separationline"/>
        <w:rPr>
          <w:lang w:eastAsia="zh-CN"/>
        </w:rPr>
      </w:pPr>
    </w:p>
    <w:p w14:paraId="66836E2A" w14:textId="77777777" w:rsidR="00C9771E" w:rsidRPr="00D12655" w:rsidRDefault="00C9771E" w:rsidP="00C9771E">
      <w:pPr>
        <w:spacing w:after="200" w:line="276" w:lineRule="auto"/>
        <w:jc w:val="both"/>
        <w:rPr>
          <w:sz w:val="22"/>
          <w:lang w:eastAsia="zh-CN"/>
        </w:rPr>
      </w:pPr>
      <w:r>
        <w:rPr>
          <w:sz w:val="22"/>
          <w:lang w:eastAsia="zh-CN"/>
        </w:rPr>
        <w:t xml:space="preserve">Whether for synchronous or asynchronous training, the selection of teaching tools is critical.  </w:t>
      </w:r>
      <w:r w:rsidRPr="00D12655">
        <w:rPr>
          <w:sz w:val="22"/>
          <w:lang w:eastAsia="zh-CN"/>
        </w:rPr>
        <w:t>When choosing online training tools, the following factors</w:t>
      </w:r>
      <w:r w:rsidRPr="00D12655">
        <w:rPr>
          <w:rFonts w:hint="eastAsia"/>
          <w:sz w:val="22"/>
          <w:lang w:eastAsia="zh-CN"/>
        </w:rPr>
        <w:t xml:space="preserve"> should be considered</w:t>
      </w:r>
      <w:r w:rsidRPr="00D12655">
        <w:rPr>
          <w:sz w:val="22"/>
          <w:lang w:eastAsia="zh-CN"/>
        </w:rPr>
        <w:t>:</w:t>
      </w:r>
    </w:p>
    <w:p w14:paraId="5B26413C"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Number of trainees: </w:t>
      </w:r>
      <w:r w:rsidRPr="00D12655">
        <w:rPr>
          <w:rFonts w:ascii="Times New Roman" w:eastAsia="FangSong" w:hAnsi="Times New Roman" w:hint="eastAsia"/>
        </w:rPr>
        <w:t>appropriate</w:t>
      </w:r>
      <w:r w:rsidRPr="00D12655">
        <w:rPr>
          <w:rFonts w:ascii="Times New Roman" w:eastAsia="FangSong" w:hAnsi="Times New Roman"/>
        </w:rPr>
        <w:t xml:space="preserve"> tool</w:t>
      </w:r>
      <w:r w:rsidRPr="00D12655">
        <w:rPr>
          <w:rFonts w:ascii="Times New Roman" w:eastAsia="FangSong" w:hAnsi="Times New Roman" w:hint="eastAsia"/>
        </w:rPr>
        <w:t>s is going to be selected</w:t>
      </w:r>
      <w:r w:rsidRPr="00D12655">
        <w:rPr>
          <w:rFonts w:ascii="Times New Roman" w:eastAsia="FangSong" w:hAnsi="Times New Roman"/>
        </w:rPr>
        <w:t xml:space="preserve"> based on the </w:t>
      </w:r>
      <w:r w:rsidRPr="00D12655">
        <w:rPr>
          <w:rFonts w:ascii="Times New Roman" w:eastAsia="FangSong" w:hAnsi="Times New Roman" w:hint="eastAsia"/>
        </w:rPr>
        <w:t>quantity</w:t>
      </w:r>
      <w:r w:rsidRPr="00D12655">
        <w:rPr>
          <w:rFonts w:ascii="Times New Roman" w:eastAsia="FangSong" w:hAnsi="Times New Roman"/>
        </w:rPr>
        <w:t xml:space="preserve"> of </w:t>
      </w:r>
      <w:r w:rsidRPr="00D12655">
        <w:rPr>
          <w:rFonts w:ascii="Times New Roman" w:eastAsia="FangSong" w:hAnsi="Times New Roman" w:hint="eastAsia"/>
        </w:rPr>
        <w:t>trainee</w:t>
      </w:r>
      <w:r w:rsidRPr="00D12655">
        <w:rPr>
          <w:rFonts w:ascii="Times New Roman" w:eastAsia="FangSong" w:hAnsi="Times New Roman"/>
        </w:rPr>
        <w:t xml:space="preserve">s </w:t>
      </w:r>
      <w:r w:rsidRPr="00D12655">
        <w:rPr>
          <w:rFonts w:ascii="Times New Roman" w:eastAsia="FangSong" w:hAnsi="Times New Roman" w:hint="eastAsia"/>
        </w:rPr>
        <w:t xml:space="preserve">involved </w:t>
      </w:r>
      <w:r w:rsidRPr="00D12655">
        <w:rPr>
          <w:rFonts w:ascii="Times New Roman" w:eastAsia="FangSong" w:hAnsi="Times New Roman"/>
        </w:rPr>
        <w:t xml:space="preserve">in </w:t>
      </w:r>
      <w:r w:rsidRPr="00D12655">
        <w:rPr>
          <w:rFonts w:ascii="Times New Roman" w:eastAsia="FangSong" w:hAnsi="Times New Roman" w:hint="eastAsia"/>
        </w:rPr>
        <w:t xml:space="preserve">a particular </w:t>
      </w:r>
      <w:r w:rsidRPr="00D12655">
        <w:rPr>
          <w:rFonts w:ascii="Times New Roman" w:eastAsia="FangSong" w:hAnsi="Times New Roman"/>
        </w:rPr>
        <w:t>remote training.</w:t>
      </w:r>
      <w:r w:rsidRPr="00D12655">
        <w:rPr>
          <w:rFonts w:ascii="Times New Roman" w:eastAsia="FangSong" w:hAnsi="Times New Roman" w:hint="eastAsia"/>
        </w:rPr>
        <w:t xml:space="preserve"> </w:t>
      </w:r>
    </w:p>
    <w:p w14:paraId="65A17DED"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Cost-effectiveness: </w:t>
      </w:r>
      <w:r w:rsidRPr="00D12655">
        <w:rPr>
          <w:rFonts w:ascii="Times New Roman" w:eastAsia="FangSong" w:hAnsi="Times New Roman" w:hint="eastAsia"/>
        </w:rPr>
        <w:t>expense needed</w:t>
      </w:r>
      <w:r w:rsidRPr="00D12655">
        <w:rPr>
          <w:rFonts w:ascii="Times New Roman" w:eastAsia="FangSong" w:hAnsi="Times New Roman"/>
        </w:rPr>
        <w:t xml:space="preserve"> and service </w:t>
      </w:r>
      <w:r w:rsidRPr="00D12655">
        <w:rPr>
          <w:rFonts w:ascii="Times New Roman" w:eastAsia="FangSong" w:hAnsi="Times New Roman" w:hint="eastAsia"/>
        </w:rPr>
        <w:t xml:space="preserve">provided </w:t>
      </w:r>
      <w:r w:rsidRPr="00D12655">
        <w:rPr>
          <w:rFonts w:ascii="Times New Roman" w:eastAsia="FangSong" w:hAnsi="Times New Roman"/>
        </w:rPr>
        <w:t xml:space="preserve">of different platforms </w:t>
      </w:r>
      <w:r w:rsidRPr="00D12655">
        <w:rPr>
          <w:rFonts w:ascii="Times New Roman" w:eastAsia="FangSong" w:hAnsi="Times New Roman" w:hint="eastAsia"/>
        </w:rPr>
        <w:t>would be compared to</w:t>
      </w:r>
      <w:r w:rsidRPr="00D12655">
        <w:rPr>
          <w:rFonts w:ascii="Times New Roman" w:eastAsia="FangSong" w:hAnsi="Times New Roman"/>
        </w:rPr>
        <w:t xml:space="preserve"> ensure </w:t>
      </w:r>
      <w:r w:rsidRPr="00D12655">
        <w:rPr>
          <w:rFonts w:ascii="Times New Roman" w:eastAsia="FangSong" w:hAnsi="Times New Roman" w:hint="eastAsia"/>
        </w:rPr>
        <w:t xml:space="preserve">the one selected </w:t>
      </w:r>
      <w:r w:rsidRPr="00D12655">
        <w:rPr>
          <w:rFonts w:ascii="Times New Roman" w:eastAsia="FangSong" w:hAnsi="Times New Roman"/>
        </w:rPr>
        <w:t xml:space="preserve">has </w:t>
      </w:r>
      <w:r w:rsidRPr="00D12655">
        <w:rPr>
          <w:rFonts w:ascii="Times New Roman" w:eastAsia="FangSong" w:hAnsi="Times New Roman" w:hint="eastAsia"/>
        </w:rPr>
        <w:t>a high performance cost ratio</w:t>
      </w:r>
      <w:r w:rsidRPr="00D12655">
        <w:rPr>
          <w:rFonts w:ascii="Times New Roman" w:eastAsia="FangSong" w:hAnsi="Times New Roman"/>
        </w:rPr>
        <w:t>.</w:t>
      </w:r>
    </w:p>
    <w:p w14:paraId="7F68D2D9"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User-friendliness: a platform that is easy to use and operate </w:t>
      </w:r>
      <w:r w:rsidRPr="00D12655">
        <w:rPr>
          <w:rFonts w:ascii="Times New Roman" w:eastAsia="FangSong" w:hAnsi="Times New Roman" w:hint="eastAsia"/>
        </w:rPr>
        <w:t xml:space="preserve">would be chosen </w:t>
      </w:r>
      <w:r w:rsidRPr="00D12655">
        <w:rPr>
          <w:rFonts w:ascii="Times New Roman" w:eastAsia="FangSong" w:hAnsi="Times New Roman"/>
        </w:rPr>
        <w:t xml:space="preserve">so that </w:t>
      </w:r>
      <w:r w:rsidRPr="00D12655">
        <w:rPr>
          <w:rFonts w:ascii="Times New Roman" w:eastAsia="FangSong" w:hAnsi="Times New Roman" w:hint="eastAsia"/>
        </w:rPr>
        <w:t>trainer</w:t>
      </w:r>
      <w:r w:rsidRPr="00D12655">
        <w:rPr>
          <w:rFonts w:ascii="Times New Roman" w:eastAsia="FangSong" w:hAnsi="Times New Roman"/>
        </w:rPr>
        <w:t xml:space="preserve">s and </w:t>
      </w:r>
      <w:r w:rsidRPr="00D12655">
        <w:rPr>
          <w:rFonts w:ascii="Times New Roman" w:eastAsia="FangSong" w:hAnsi="Times New Roman" w:hint="eastAsia"/>
        </w:rPr>
        <w:t>trainee</w:t>
      </w:r>
      <w:r w:rsidRPr="00D12655">
        <w:rPr>
          <w:rFonts w:ascii="Times New Roman" w:eastAsia="FangSong" w:hAnsi="Times New Roman"/>
        </w:rPr>
        <w:t xml:space="preserve">s </w:t>
      </w:r>
      <w:r w:rsidRPr="00D12655">
        <w:rPr>
          <w:rFonts w:ascii="Times New Roman" w:eastAsia="FangSong" w:hAnsi="Times New Roman" w:hint="eastAsia"/>
        </w:rPr>
        <w:t>are able to</w:t>
      </w:r>
      <w:r w:rsidRPr="00D12655">
        <w:rPr>
          <w:rFonts w:ascii="Times New Roman" w:eastAsia="FangSong" w:hAnsi="Times New Roman"/>
        </w:rPr>
        <w:t xml:space="preserve"> </w:t>
      </w:r>
      <w:r w:rsidRPr="00D12655">
        <w:rPr>
          <w:rFonts w:ascii="Times New Roman" w:eastAsia="FangSong" w:hAnsi="Times New Roman" w:hint="eastAsia"/>
        </w:rPr>
        <w:t xml:space="preserve">start </w:t>
      </w:r>
      <w:r w:rsidRPr="00D12655">
        <w:rPr>
          <w:rFonts w:ascii="Times New Roman" w:eastAsia="FangSong" w:hAnsi="Times New Roman"/>
        </w:rPr>
        <w:t>quickly</w:t>
      </w:r>
      <w:r w:rsidRPr="00D12655">
        <w:rPr>
          <w:rFonts w:ascii="Times New Roman" w:eastAsia="FangSong" w:hAnsi="Times New Roman" w:hint="eastAsia"/>
        </w:rPr>
        <w:t xml:space="preserve"> </w:t>
      </w:r>
      <w:r w:rsidRPr="00D12655">
        <w:rPr>
          <w:rFonts w:ascii="Times New Roman" w:eastAsia="FangSong" w:hAnsi="Times New Roman"/>
        </w:rPr>
        <w:t>and use smoothly.</w:t>
      </w:r>
    </w:p>
    <w:p w14:paraId="736DC24B"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Extensibility</w:t>
      </w:r>
      <w:r w:rsidRPr="00D12655">
        <w:rPr>
          <w:rFonts w:ascii="Times New Roman" w:eastAsia="FangSong" w:hAnsi="Times New Roman"/>
        </w:rPr>
        <w:t xml:space="preserve">: the </w:t>
      </w:r>
      <w:r w:rsidRPr="00D12655">
        <w:rPr>
          <w:rFonts w:ascii="Times New Roman" w:eastAsia="FangSong" w:hAnsi="Times New Roman" w:hint="eastAsia"/>
        </w:rPr>
        <w:t>extensibility</w:t>
      </w:r>
      <w:r w:rsidRPr="00D12655">
        <w:rPr>
          <w:rFonts w:ascii="Times New Roman" w:eastAsia="FangSong" w:hAnsi="Times New Roman"/>
        </w:rPr>
        <w:t xml:space="preserve"> of the platform </w:t>
      </w:r>
      <w:r w:rsidRPr="00D12655">
        <w:rPr>
          <w:rFonts w:ascii="Times New Roman" w:eastAsia="FangSong" w:hAnsi="Times New Roman" w:hint="eastAsia"/>
        </w:rPr>
        <w:t xml:space="preserve">needs to be considered </w:t>
      </w:r>
      <w:r w:rsidRPr="00D12655">
        <w:rPr>
          <w:rFonts w:ascii="Times New Roman" w:eastAsia="FangSong" w:hAnsi="Times New Roman"/>
        </w:rPr>
        <w:t xml:space="preserve">so </w:t>
      </w:r>
      <w:r w:rsidRPr="00D12655">
        <w:rPr>
          <w:rFonts w:ascii="Times New Roman" w:eastAsia="FangSong" w:hAnsi="Times New Roman" w:hint="eastAsia"/>
        </w:rPr>
        <w:t>that</w:t>
      </w:r>
      <w:r w:rsidRPr="00D12655">
        <w:rPr>
          <w:rFonts w:ascii="Times New Roman" w:eastAsia="FangSong" w:hAnsi="Times New Roman"/>
        </w:rPr>
        <w:t xml:space="preserve"> more </w:t>
      </w:r>
      <w:r w:rsidRPr="00D12655">
        <w:rPr>
          <w:rFonts w:ascii="Times New Roman" w:eastAsia="FangSong" w:hAnsi="Times New Roman" w:hint="eastAsia"/>
        </w:rPr>
        <w:t>trainee</w:t>
      </w:r>
      <w:r w:rsidRPr="00D12655">
        <w:rPr>
          <w:rFonts w:ascii="Times New Roman" w:eastAsia="FangSong" w:hAnsi="Times New Roman"/>
        </w:rPr>
        <w:t xml:space="preserve">s and resources </w:t>
      </w:r>
      <w:r w:rsidRPr="00D12655">
        <w:rPr>
          <w:rFonts w:ascii="Times New Roman" w:eastAsia="FangSong" w:hAnsi="Times New Roman" w:hint="eastAsia"/>
        </w:rPr>
        <w:t xml:space="preserve">could be involved </w:t>
      </w:r>
      <w:r w:rsidRPr="00D12655">
        <w:rPr>
          <w:rFonts w:ascii="Times New Roman" w:eastAsia="FangSong" w:hAnsi="Times New Roman"/>
        </w:rPr>
        <w:t>when needed.</w:t>
      </w:r>
    </w:p>
    <w:p w14:paraId="54C3B400" w14:textId="77777777" w:rsidR="00C9771E" w:rsidRPr="00D12655" w:rsidRDefault="00C9771E" w:rsidP="00C9771E">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Security and privacy protection: privacy </w:t>
      </w:r>
      <w:r w:rsidRPr="00D12655">
        <w:rPr>
          <w:rFonts w:ascii="Times New Roman" w:eastAsia="FangSong" w:hAnsi="Times New Roman" w:hint="eastAsia"/>
        </w:rPr>
        <w:t xml:space="preserve">protection capability </w:t>
      </w:r>
      <w:r w:rsidRPr="00D12655">
        <w:rPr>
          <w:rFonts w:ascii="Times New Roman" w:eastAsia="FangSong" w:hAnsi="Times New Roman"/>
        </w:rPr>
        <w:t xml:space="preserve">and security features of the platform </w:t>
      </w:r>
      <w:r w:rsidRPr="00D12655">
        <w:rPr>
          <w:rFonts w:ascii="Times New Roman" w:eastAsia="FangSong" w:hAnsi="Times New Roman" w:hint="eastAsia"/>
        </w:rPr>
        <w:t xml:space="preserve">should be considered </w:t>
      </w:r>
      <w:r w:rsidRPr="00D12655">
        <w:rPr>
          <w:rFonts w:ascii="Times New Roman" w:eastAsia="FangSong" w:hAnsi="Times New Roman"/>
        </w:rPr>
        <w:t xml:space="preserve">to control the dissemination of </w:t>
      </w:r>
      <w:r w:rsidRPr="00D12655">
        <w:rPr>
          <w:rFonts w:ascii="Times New Roman" w:eastAsia="FangSong" w:hAnsi="Times New Roman" w:hint="eastAsia"/>
        </w:rPr>
        <w:t xml:space="preserve">the </w:t>
      </w:r>
      <w:r w:rsidRPr="00D12655">
        <w:rPr>
          <w:rFonts w:ascii="Times New Roman" w:eastAsia="FangSong" w:hAnsi="Times New Roman"/>
        </w:rPr>
        <w:t>sensitive information.</w:t>
      </w:r>
    </w:p>
    <w:p w14:paraId="72DD4E78" w14:textId="77777777" w:rsidR="00C9771E" w:rsidRDefault="00C9771E" w:rsidP="00C9771E">
      <w:pPr>
        <w:pStyle w:val="Heading2"/>
      </w:pPr>
      <w:bookmarkStart w:id="198" w:name="_Toc157685713"/>
      <w:bookmarkStart w:id="199" w:name="_Toc190343031"/>
      <w:commentRangeStart w:id="200"/>
      <w:r w:rsidRPr="00C9771E">
        <w:t>Simulation</w:t>
      </w:r>
      <w:r w:rsidRPr="00D12655">
        <w:rPr>
          <w:lang w:eastAsia="zh-CN"/>
        </w:rPr>
        <w:t xml:space="preserve"> </w:t>
      </w:r>
      <w:r w:rsidRPr="00C9771E">
        <w:t>Training</w:t>
      </w:r>
      <w:bookmarkEnd w:id="198"/>
      <w:commentRangeEnd w:id="200"/>
      <w:r w:rsidRPr="00C9771E">
        <w:rPr>
          <w:rStyle w:val="CommentReference"/>
          <w:sz w:val="24"/>
          <w:szCs w:val="24"/>
        </w:rPr>
        <w:commentReference w:id="200"/>
      </w:r>
      <w:bookmarkEnd w:id="199"/>
    </w:p>
    <w:p w14:paraId="650F188F" w14:textId="77777777" w:rsidR="00C9771E" w:rsidRDefault="00C9771E" w:rsidP="00C9771E">
      <w:pPr>
        <w:pStyle w:val="Heading2separationline"/>
      </w:pPr>
    </w:p>
    <w:p w14:paraId="2F185611" w14:textId="77777777" w:rsidR="00C9771E" w:rsidRPr="00D12655" w:rsidRDefault="00C9771E" w:rsidP="00C9771E">
      <w:pPr>
        <w:spacing w:after="200" w:line="276" w:lineRule="auto"/>
        <w:jc w:val="both"/>
        <w:rPr>
          <w:sz w:val="22"/>
          <w:lang w:eastAsia="zh-CN"/>
        </w:rPr>
      </w:pPr>
      <w:r w:rsidRPr="00D12655">
        <w:rPr>
          <w:sz w:val="22"/>
          <w:lang w:eastAsia="zh-CN"/>
        </w:rPr>
        <w:t xml:space="preserve">When conducting remote simulation training, technical specifications, equipment </w:t>
      </w:r>
      <w:r w:rsidRPr="00D12655">
        <w:rPr>
          <w:rFonts w:hint="eastAsia"/>
          <w:sz w:val="22"/>
          <w:lang w:eastAsia="zh-CN"/>
        </w:rPr>
        <w:t xml:space="preserve">and </w:t>
      </w:r>
      <w:r w:rsidRPr="00D12655">
        <w:rPr>
          <w:sz w:val="22"/>
          <w:lang w:eastAsia="zh-CN"/>
        </w:rPr>
        <w:t>facilities c</w:t>
      </w:r>
      <w:r w:rsidRPr="00D12655">
        <w:rPr>
          <w:rFonts w:hint="eastAsia"/>
          <w:sz w:val="22"/>
          <w:lang w:eastAsia="zh-CN"/>
        </w:rPr>
        <w:t>apacity</w:t>
      </w:r>
      <w:r w:rsidRPr="00D12655">
        <w:rPr>
          <w:sz w:val="22"/>
          <w:lang w:eastAsia="zh-CN"/>
        </w:rPr>
        <w:t>,</w:t>
      </w:r>
      <w:r w:rsidRPr="00D12655">
        <w:rPr>
          <w:rFonts w:hint="eastAsia"/>
          <w:sz w:val="22"/>
          <w:lang w:eastAsia="zh-CN"/>
        </w:rPr>
        <w:t xml:space="preserve"> maximum number of trainees,</w:t>
      </w:r>
      <w:r w:rsidRPr="00D12655">
        <w:rPr>
          <w:sz w:val="22"/>
          <w:lang w:eastAsia="zh-CN"/>
        </w:rPr>
        <w:t xml:space="preserve"> and </w:t>
      </w:r>
      <w:r w:rsidRPr="00D12655">
        <w:rPr>
          <w:rFonts w:hint="eastAsia"/>
          <w:sz w:val="22"/>
          <w:lang w:eastAsia="zh-CN"/>
        </w:rPr>
        <w:t>trainer</w:t>
      </w:r>
      <w:r w:rsidRPr="00D12655">
        <w:rPr>
          <w:sz w:val="22"/>
          <w:lang w:eastAsia="zh-CN"/>
        </w:rPr>
        <w:t xml:space="preserve"> qualifications </w:t>
      </w:r>
      <w:r w:rsidRPr="00D12655">
        <w:rPr>
          <w:rFonts w:hint="eastAsia"/>
          <w:sz w:val="22"/>
          <w:lang w:eastAsia="zh-CN"/>
        </w:rPr>
        <w:t>should be taken into account, with particular attention to training design.</w:t>
      </w:r>
    </w:p>
    <w:p w14:paraId="53AAA969" w14:textId="77777777" w:rsidR="00C9771E" w:rsidRPr="00D12655" w:rsidRDefault="00C9771E" w:rsidP="00C9771E">
      <w:pPr>
        <w:pStyle w:val="Heading3"/>
        <w:rPr>
          <w:lang w:eastAsia="zh-CN"/>
        </w:rPr>
      </w:pPr>
      <w:bookmarkStart w:id="201" w:name="_Toc157685714"/>
      <w:bookmarkStart w:id="202" w:name="_Toc190343032"/>
      <w:r w:rsidRPr="00D12655">
        <w:rPr>
          <w:lang w:eastAsia="zh-CN"/>
        </w:rPr>
        <w:lastRenderedPageBreak/>
        <w:t>Technical Specifications</w:t>
      </w:r>
      <w:bookmarkEnd w:id="201"/>
      <w:bookmarkEnd w:id="202"/>
    </w:p>
    <w:p w14:paraId="5531F5D0" w14:textId="77777777" w:rsidR="00C9771E" w:rsidRPr="00D12655" w:rsidRDefault="00C9771E" w:rsidP="00C9771E">
      <w:pPr>
        <w:spacing w:after="200" w:line="276" w:lineRule="auto"/>
        <w:jc w:val="both"/>
        <w:rPr>
          <w:sz w:val="22"/>
          <w:lang w:eastAsia="zh-CN"/>
        </w:rPr>
      </w:pPr>
      <w:r w:rsidRPr="00D12655">
        <w:rPr>
          <w:rFonts w:hint="eastAsia"/>
          <w:sz w:val="22"/>
          <w:lang w:eastAsia="zh-CN"/>
        </w:rPr>
        <w:t>Refer to IALA "R0103 (V-103) Training and Certification of VTS Personnel".</w:t>
      </w:r>
    </w:p>
    <w:p w14:paraId="78B01024" w14:textId="77777777" w:rsidR="00C9771E" w:rsidRPr="00D12655" w:rsidRDefault="00C9771E" w:rsidP="00C9771E">
      <w:pPr>
        <w:spacing w:after="200" w:line="276" w:lineRule="auto"/>
        <w:jc w:val="both"/>
        <w:rPr>
          <w:sz w:val="22"/>
          <w:lang w:eastAsia="zh-CN"/>
        </w:rPr>
      </w:pPr>
      <w:r w:rsidRPr="00D12655">
        <w:rPr>
          <w:rFonts w:hint="eastAsia"/>
          <w:sz w:val="22"/>
          <w:lang w:eastAsia="zh-CN"/>
        </w:rPr>
        <w:t xml:space="preserve">Refer to IALA GUIDELINE"G1156 </w:t>
      </w:r>
      <w:r w:rsidRPr="00D12655">
        <w:rPr>
          <w:sz w:val="22"/>
          <w:lang w:eastAsia="zh-CN"/>
        </w:rPr>
        <w:t xml:space="preserve">Recruitment, </w:t>
      </w:r>
      <w:r w:rsidRPr="00D12655">
        <w:rPr>
          <w:rFonts w:hint="eastAsia"/>
          <w:sz w:val="22"/>
          <w:lang w:eastAsia="zh-CN"/>
        </w:rPr>
        <w:t>T</w:t>
      </w:r>
      <w:r w:rsidRPr="00D12655">
        <w:rPr>
          <w:sz w:val="22"/>
          <w:lang w:eastAsia="zh-CN"/>
        </w:rPr>
        <w:t xml:space="preserve">raining and </w:t>
      </w:r>
      <w:r w:rsidRPr="00D12655">
        <w:rPr>
          <w:rFonts w:hint="eastAsia"/>
          <w:sz w:val="22"/>
          <w:lang w:eastAsia="zh-CN"/>
        </w:rPr>
        <w:t>C</w:t>
      </w:r>
      <w:r w:rsidRPr="00D12655">
        <w:rPr>
          <w:sz w:val="22"/>
          <w:lang w:eastAsia="zh-CN"/>
        </w:rPr>
        <w:t xml:space="preserve">ertification of VTS </w:t>
      </w:r>
      <w:r w:rsidRPr="00D12655">
        <w:rPr>
          <w:rFonts w:hint="eastAsia"/>
          <w:sz w:val="22"/>
          <w:lang w:eastAsia="zh-CN"/>
        </w:rPr>
        <w:t>P</w:t>
      </w:r>
      <w:r w:rsidRPr="00D12655">
        <w:rPr>
          <w:sz w:val="22"/>
          <w:lang w:eastAsia="zh-CN"/>
        </w:rPr>
        <w:t>ersonnel</w:t>
      </w:r>
      <w:r w:rsidRPr="00D12655">
        <w:rPr>
          <w:rFonts w:hint="eastAsia"/>
          <w:sz w:val="22"/>
          <w:lang w:eastAsia="zh-CN"/>
        </w:rPr>
        <w:t>".</w:t>
      </w:r>
    </w:p>
    <w:p w14:paraId="15681E48" w14:textId="77777777" w:rsidR="00C9771E" w:rsidRPr="00D12655" w:rsidRDefault="00C9771E" w:rsidP="00C9771E">
      <w:pPr>
        <w:spacing w:after="200" w:line="276" w:lineRule="auto"/>
        <w:jc w:val="both"/>
        <w:rPr>
          <w:sz w:val="22"/>
          <w:lang w:eastAsia="zh-CN"/>
        </w:rPr>
      </w:pPr>
      <w:r w:rsidRPr="00D12655">
        <w:rPr>
          <w:rFonts w:hint="eastAsia"/>
          <w:sz w:val="22"/>
          <w:lang w:eastAsia="zh-CN"/>
        </w:rPr>
        <w:t>Refer to IALA GUIDELINE"G1027 Simulation in VTS Training".</w:t>
      </w:r>
    </w:p>
    <w:p w14:paraId="565E6488" w14:textId="77777777" w:rsidR="00C9771E" w:rsidRPr="00D12655" w:rsidRDefault="00C9771E" w:rsidP="00C9771E">
      <w:pPr>
        <w:pStyle w:val="Heading3"/>
        <w:rPr>
          <w:lang w:eastAsia="zh-CN"/>
        </w:rPr>
      </w:pPr>
      <w:bookmarkStart w:id="203" w:name="_Toc157685715"/>
      <w:bookmarkStart w:id="204" w:name="_Toc190343033"/>
      <w:r w:rsidRPr="00D12655">
        <w:rPr>
          <w:lang w:eastAsia="zh-CN"/>
        </w:rPr>
        <w:t>Facilities and Equipment</w:t>
      </w:r>
      <w:bookmarkEnd w:id="203"/>
      <w:bookmarkEnd w:id="204"/>
    </w:p>
    <w:p w14:paraId="7E438DF8" w14:textId="77777777" w:rsidR="00C9771E" w:rsidRPr="00D12655" w:rsidRDefault="00C9771E" w:rsidP="00C9771E">
      <w:pPr>
        <w:spacing w:after="200" w:line="276" w:lineRule="auto"/>
        <w:jc w:val="both"/>
        <w:rPr>
          <w:sz w:val="22"/>
          <w:lang w:eastAsia="zh-CN"/>
        </w:rPr>
      </w:pPr>
      <w:r w:rsidRPr="00D12655">
        <w:rPr>
          <w:rFonts w:hint="eastAsia"/>
          <w:sz w:val="22"/>
          <w:lang w:eastAsia="zh-CN"/>
        </w:rPr>
        <w:t xml:space="preserve">A </w:t>
      </w:r>
      <w:r w:rsidRPr="00D12655">
        <w:rPr>
          <w:sz w:val="22"/>
          <w:lang w:eastAsia="zh-CN"/>
        </w:rPr>
        <w:t xml:space="preserve">VTS simulators should </w:t>
      </w:r>
      <w:r w:rsidRPr="00D12655">
        <w:rPr>
          <w:rFonts w:hint="eastAsia"/>
          <w:sz w:val="22"/>
          <w:lang w:eastAsia="zh-CN"/>
        </w:rPr>
        <w:t>cover</w:t>
      </w:r>
      <w:r w:rsidRPr="00D12655">
        <w:rPr>
          <w:sz w:val="22"/>
          <w:lang w:eastAsia="zh-CN"/>
        </w:rPr>
        <w:t xml:space="preserve"> all the functionalities of an offline operational simulator, </w:t>
      </w:r>
      <w:r w:rsidRPr="00D12655">
        <w:rPr>
          <w:rFonts w:hint="eastAsia"/>
          <w:sz w:val="22"/>
          <w:lang w:eastAsia="zh-CN"/>
        </w:rPr>
        <w:t xml:space="preserve">be </w:t>
      </w:r>
      <w:r w:rsidRPr="00D12655">
        <w:rPr>
          <w:sz w:val="22"/>
          <w:lang w:eastAsia="zh-CN"/>
        </w:rPr>
        <w:t xml:space="preserve">accessible remotely via the </w:t>
      </w:r>
      <w:r w:rsidRPr="00D12655">
        <w:rPr>
          <w:rFonts w:hint="eastAsia"/>
          <w:sz w:val="22"/>
          <w:lang w:eastAsia="zh-CN"/>
        </w:rPr>
        <w:t>I</w:t>
      </w:r>
      <w:r w:rsidRPr="00D12655">
        <w:rPr>
          <w:sz w:val="22"/>
          <w:lang w:eastAsia="zh-CN"/>
        </w:rPr>
        <w:t xml:space="preserve">nternet, and </w:t>
      </w:r>
      <w:r w:rsidRPr="00D12655">
        <w:rPr>
          <w:rFonts w:hint="eastAsia"/>
          <w:sz w:val="22"/>
          <w:lang w:eastAsia="zh-CN"/>
        </w:rPr>
        <w:t xml:space="preserve">provide </w:t>
      </w:r>
      <w:r w:rsidRPr="00D12655">
        <w:rPr>
          <w:sz w:val="22"/>
          <w:lang w:eastAsia="zh-CN"/>
        </w:rPr>
        <w:t>differentiate</w:t>
      </w:r>
      <w:r w:rsidRPr="00D12655">
        <w:rPr>
          <w:rFonts w:hint="eastAsia"/>
          <w:sz w:val="22"/>
          <w:lang w:eastAsia="zh-CN"/>
        </w:rPr>
        <w:t xml:space="preserve"> ports for</w:t>
      </w:r>
      <w:r w:rsidRPr="00D12655">
        <w:rPr>
          <w:sz w:val="22"/>
          <w:lang w:eastAsia="zh-CN"/>
        </w:rPr>
        <w:t xml:space="preserve"> </w:t>
      </w:r>
      <w:r w:rsidRPr="00D12655">
        <w:rPr>
          <w:rFonts w:hint="eastAsia"/>
          <w:sz w:val="22"/>
          <w:lang w:eastAsia="zh-CN"/>
        </w:rPr>
        <w:t>trainers</w:t>
      </w:r>
      <w:r w:rsidRPr="00D12655">
        <w:rPr>
          <w:sz w:val="22"/>
          <w:lang w:eastAsia="zh-CN"/>
        </w:rPr>
        <w:t xml:space="preserve"> and </w:t>
      </w:r>
      <w:r w:rsidRPr="00D12655">
        <w:rPr>
          <w:rFonts w:hint="eastAsia"/>
          <w:sz w:val="22"/>
          <w:lang w:eastAsia="zh-CN"/>
        </w:rPr>
        <w:t>trainees, allowing</w:t>
      </w:r>
      <w:r w:rsidRPr="00D12655">
        <w:rPr>
          <w:sz w:val="22"/>
          <w:lang w:eastAsia="zh-CN"/>
        </w:rPr>
        <w:t xml:space="preserve"> </w:t>
      </w:r>
      <w:r w:rsidRPr="00D12655">
        <w:rPr>
          <w:rFonts w:hint="eastAsia"/>
          <w:sz w:val="22"/>
          <w:lang w:eastAsia="zh-CN"/>
        </w:rPr>
        <w:t>trainer</w:t>
      </w:r>
      <w:r w:rsidRPr="00D12655">
        <w:rPr>
          <w:sz w:val="22"/>
          <w:lang w:eastAsia="zh-CN"/>
        </w:rPr>
        <w:t xml:space="preserve">s </w:t>
      </w:r>
      <w:r w:rsidRPr="00D12655">
        <w:rPr>
          <w:rFonts w:hint="eastAsia"/>
          <w:sz w:val="22"/>
          <w:lang w:eastAsia="zh-CN"/>
        </w:rPr>
        <w:t>to</w:t>
      </w:r>
      <w:r w:rsidRPr="00D12655">
        <w:rPr>
          <w:sz w:val="22"/>
          <w:lang w:eastAsia="zh-CN"/>
        </w:rPr>
        <w:t xml:space="preserve"> create various training scenarios and tasks for </w:t>
      </w:r>
      <w:r w:rsidRPr="00D12655">
        <w:rPr>
          <w:rFonts w:hint="eastAsia"/>
          <w:sz w:val="22"/>
          <w:lang w:eastAsia="zh-CN"/>
        </w:rPr>
        <w:t>trainee</w:t>
      </w:r>
      <w:r w:rsidRPr="00D12655">
        <w:rPr>
          <w:sz w:val="22"/>
          <w:lang w:eastAsia="zh-CN"/>
        </w:rPr>
        <w:t>s to complete various practical exercises and operations on the VTS simulator. Specific facilities and equipment should include:</w:t>
      </w:r>
    </w:p>
    <w:p w14:paraId="00AA57C3" w14:textId="47AF79E9" w:rsidR="00C9771E" w:rsidRPr="00D41D82" w:rsidRDefault="00C9771E" w:rsidP="00D41D82">
      <w:pPr>
        <w:pStyle w:val="Bullet1"/>
      </w:pPr>
      <w:r w:rsidRPr="00D41D82">
        <w:t xml:space="preserve">A VTS </w:t>
      </w:r>
      <w:commentRangeStart w:id="205"/>
      <w:commentRangeStart w:id="206"/>
      <w:r w:rsidRPr="00D41D82">
        <w:t>simulator</w:t>
      </w:r>
      <w:commentRangeEnd w:id="205"/>
      <w:r w:rsidRPr="00D41D82">
        <w:rPr>
          <w:rStyle w:val="CommentReference"/>
          <w:sz w:val="22"/>
          <w:szCs w:val="22"/>
        </w:rPr>
        <w:commentReference w:id="205"/>
      </w:r>
      <w:r w:rsidRPr="00D41D82">
        <w:t xml:space="preserve"> system</w:t>
      </w:r>
      <w:commentRangeEnd w:id="206"/>
      <w:r w:rsidRPr="00D41D82">
        <w:rPr>
          <w:rStyle w:val="CommentReference"/>
          <w:sz w:val="22"/>
          <w:szCs w:val="22"/>
        </w:rPr>
        <w:commentReference w:id="206"/>
      </w:r>
      <w:r w:rsidRPr="00D41D82">
        <w:rPr>
          <w:rFonts w:hint="eastAsia"/>
        </w:rPr>
        <w:t>;</w:t>
      </w:r>
    </w:p>
    <w:p w14:paraId="21F58046" w14:textId="78B37611" w:rsidR="00C9771E" w:rsidRPr="00D41D82" w:rsidRDefault="00C9771E" w:rsidP="00D41D82">
      <w:pPr>
        <w:pStyle w:val="Bullet1"/>
      </w:pPr>
      <w:r w:rsidRPr="00D41D82">
        <w:t xml:space="preserve">At least one </w:t>
      </w:r>
      <w:r w:rsidRPr="00D41D82">
        <w:rPr>
          <w:rFonts w:hint="eastAsia"/>
        </w:rPr>
        <w:t>trainer</w:t>
      </w:r>
      <w:r w:rsidRPr="00D41D82">
        <w:t xml:space="preserve"> console</w:t>
      </w:r>
      <w:r w:rsidRPr="00D41D82">
        <w:rPr>
          <w:rFonts w:hint="eastAsia"/>
        </w:rPr>
        <w:t xml:space="preserve"> that is</w:t>
      </w:r>
      <w:r w:rsidRPr="00D41D82">
        <w:t xml:space="preserve"> capable of effectively </w:t>
      </w:r>
      <w:r w:rsidRPr="00D41D82">
        <w:rPr>
          <w:rFonts w:hint="eastAsia"/>
        </w:rPr>
        <w:t>setting up</w:t>
      </w:r>
      <w:r w:rsidRPr="00D41D82">
        <w:t>, editing, managing, and evaluating training exercises</w:t>
      </w:r>
      <w:r w:rsidRPr="00D41D82">
        <w:rPr>
          <w:rFonts w:hint="eastAsia"/>
        </w:rPr>
        <w:t>, which include</w:t>
      </w:r>
      <w:r w:rsidRPr="00D41D82">
        <w:t>:</w:t>
      </w:r>
    </w:p>
    <w:p w14:paraId="6246CC41" w14:textId="77777777" w:rsidR="00C9771E" w:rsidRPr="00D12655" w:rsidRDefault="00C9771E" w:rsidP="00D41D82">
      <w:pPr>
        <w:pStyle w:val="Bullet2"/>
      </w:pPr>
      <w:r w:rsidRPr="00D12655">
        <w:t>Electronic navigational chart display based on vector ENC.</w:t>
      </w:r>
    </w:p>
    <w:p w14:paraId="5116C240" w14:textId="77777777" w:rsidR="00C9771E" w:rsidRPr="00D12655" w:rsidRDefault="00C9771E" w:rsidP="00D41D82">
      <w:pPr>
        <w:pStyle w:val="Bullet2"/>
      </w:pPr>
      <w:r w:rsidRPr="00D12655">
        <w:t xml:space="preserve">Exercise settings, </w:t>
      </w:r>
      <w:r w:rsidRPr="00D12655">
        <w:rPr>
          <w:rFonts w:hint="eastAsia"/>
        </w:rPr>
        <w:t>such as choosing a sea</w:t>
      </w:r>
      <w:r w:rsidRPr="00D12655">
        <w:t xml:space="preserve"> area</w:t>
      </w:r>
      <w:r w:rsidRPr="00D12655">
        <w:rPr>
          <w:rFonts w:hint="eastAsia"/>
        </w:rPr>
        <w:t xml:space="preserve"> around the world</w:t>
      </w:r>
      <w:r w:rsidRPr="00D12655">
        <w:t xml:space="preserve"> or</w:t>
      </w:r>
      <w:r w:rsidRPr="00D12655">
        <w:rPr>
          <w:rFonts w:hint="eastAsia"/>
        </w:rPr>
        <w:t xml:space="preserve"> creating a virtual one as the</w:t>
      </w:r>
      <w:r w:rsidRPr="00D12655">
        <w:t xml:space="preserve"> training environment, selecti</w:t>
      </w:r>
      <w:r w:rsidRPr="00D12655">
        <w:rPr>
          <w:rFonts w:hint="eastAsia"/>
        </w:rPr>
        <w:t xml:space="preserve">ng </w:t>
      </w:r>
      <w:r w:rsidRPr="00D12655">
        <w:t xml:space="preserve">training vessels, and setting </w:t>
      </w:r>
      <w:r w:rsidRPr="00D12655">
        <w:rPr>
          <w:rFonts w:hint="eastAsia"/>
        </w:rPr>
        <w:t xml:space="preserve">up </w:t>
      </w:r>
      <w:r w:rsidRPr="00D12655">
        <w:t>meteorological conditions.</w:t>
      </w:r>
    </w:p>
    <w:p w14:paraId="7126F14E" w14:textId="77777777" w:rsidR="00C9771E" w:rsidRPr="00D12655" w:rsidRDefault="00C9771E" w:rsidP="00D41D82">
      <w:pPr>
        <w:pStyle w:val="Bullet2"/>
      </w:pPr>
      <w:r w:rsidRPr="00D12655">
        <w:t>Ship navigation control and management.</w:t>
      </w:r>
    </w:p>
    <w:p w14:paraId="7E04384A" w14:textId="77777777" w:rsidR="00C9771E" w:rsidRPr="00D12655" w:rsidRDefault="00C9771E" w:rsidP="00D41D82">
      <w:pPr>
        <w:pStyle w:val="Bullet2"/>
      </w:pPr>
      <w:r w:rsidRPr="00D12655">
        <w:t>Access to real-world navigation targets.</w:t>
      </w:r>
    </w:p>
    <w:p w14:paraId="02F071F0" w14:textId="77777777" w:rsidR="00C9771E" w:rsidRPr="00D12655" w:rsidRDefault="00C9771E" w:rsidP="00D41D82">
      <w:pPr>
        <w:pStyle w:val="Bullet2"/>
      </w:pPr>
      <w:r w:rsidRPr="00D12655">
        <w:t>Monitoring of vessel-to-vessel navigation information.</w:t>
      </w:r>
    </w:p>
    <w:p w14:paraId="5D4FABD3" w14:textId="77777777" w:rsidR="00C9771E" w:rsidRPr="00D12655" w:rsidRDefault="00C9771E" w:rsidP="00D41D82">
      <w:pPr>
        <w:pStyle w:val="Bullet2"/>
      </w:pPr>
      <w:r w:rsidRPr="00D12655">
        <w:rPr>
          <w:rFonts w:hint="eastAsia"/>
        </w:rPr>
        <w:t>R</w:t>
      </w:r>
      <w:r w:rsidRPr="00D12655">
        <w:t xml:space="preserve">ecording </w:t>
      </w:r>
      <w:r w:rsidRPr="00D12655">
        <w:rPr>
          <w:rFonts w:hint="eastAsia"/>
        </w:rPr>
        <w:t xml:space="preserve">and reply video and audio </w:t>
      </w:r>
      <w:r w:rsidRPr="00D12655">
        <w:t>of the training process.</w:t>
      </w:r>
    </w:p>
    <w:p w14:paraId="547F9ADD" w14:textId="2E79FBF1" w:rsidR="00C9771E" w:rsidRPr="00D12655" w:rsidRDefault="00C9771E" w:rsidP="00D41D82">
      <w:pPr>
        <w:pStyle w:val="Bullet1"/>
      </w:pPr>
      <w:r w:rsidRPr="00D12655">
        <w:t xml:space="preserve">At least one </w:t>
      </w:r>
      <w:r w:rsidRPr="00D12655">
        <w:rPr>
          <w:rFonts w:hint="eastAsia"/>
        </w:rPr>
        <w:t>trainee</w:t>
      </w:r>
      <w:r w:rsidRPr="00D12655">
        <w:t xml:space="preserve"> console for simulation operations:</w:t>
      </w:r>
    </w:p>
    <w:p w14:paraId="3E64FFA1" w14:textId="77777777" w:rsidR="00C9771E" w:rsidRPr="00D12655" w:rsidRDefault="00C9771E" w:rsidP="00D41D82">
      <w:pPr>
        <w:pStyle w:val="Bullet2"/>
      </w:pPr>
      <w:r w:rsidRPr="00D12655">
        <w:t xml:space="preserve">Simulate the </w:t>
      </w:r>
      <w:r w:rsidRPr="00D12655">
        <w:rPr>
          <w:rFonts w:hint="eastAsia"/>
        </w:rPr>
        <w:t>major</w:t>
      </w:r>
      <w:r w:rsidRPr="00D12655">
        <w:t xml:space="preserve"> operational functions of a real VTS console.</w:t>
      </w:r>
    </w:p>
    <w:p w14:paraId="43AF9A2E" w14:textId="77777777" w:rsidR="00C9771E" w:rsidRPr="00D12655" w:rsidRDefault="00C9771E" w:rsidP="00D41D82">
      <w:pPr>
        <w:pStyle w:val="Bullet2"/>
      </w:pPr>
      <w:r w:rsidRPr="00D12655">
        <w:t xml:space="preserve">Display information corresponding to the training scenarios created by the </w:t>
      </w:r>
      <w:r w:rsidRPr="00D12655">
        <w:rPr>
          <w:rFonts w:hint="eastAsia"/>
        </w:rPr>
        <w:t>trainer</w:t>
      </w:r>
      <w:r w:rsidRPr="00D12655">
        <w:t>, including electronic charts, radar tracking of targets, AIS targets, and other data.</w:t>
      </w:r>
    </w:p>
    <w:p w14:paraId="42BAB69F" w14:textId="77777777" w:rsidR="00C9771E" w:rsidRPr="00D12655" w:rsidRDefault="00C9771E" w:rsidP="00D41D82">
      <w:pPr>
        <w:pStyle w:val="Bullet2"/>
      </w:pPr>
      <w:r w:rsidRPr="00D12655">
        <w:rPr>
          <w:rFonts w:hint="eastAsia"/>
        </w:rPr>
        <w:t>U</w:t>
      </w:r>
      <w:r w:rsidRPr="00D12655">
        <w:t>pdate training scenarios</w:t>
      </w:r>
      <w:r w:rsidRPr="00D12655">
        <w:rPr>
          <w:rFonts w:hint="eastAsia"/>
        </w:rPr>
        <w:t xml:space="preserve"> in a timely and dynamic manner</w:t>
      </w:r>
      <w:r w:rsidRPr="00D12655">
        <w:t>, simulat</w:t>
      </w:r>
      <w:r w:rsidRPr="00D12655">
        <w:rPr>
          <w:rFonts w:hint="eastAsia"/>
        </w:rPr>
        <w:t>e</w:t>
      </w:r>
      <w:r w:rsidRPr="00D12655">
        <w:t xml:space="preserve"> VHF communications, </w:t>
      </w:r>
      <w:r w:rsidRPr="00D12655">
        <w:rPr>
          <w:rFonts w:hint="eastAsia"/>
        </w:rPr>
        <w:t>and realize interconnectivity</w:t>
      </w:r>
      <w:r w:rsidRPr="00D12655">
        <w:t xml:space="preserve"> with ship manoeuvring simulators.</w:t>
      </w:r>
    </w:p>
    <w:p w14:paraId="0FFCB86C" w14:textId="0567AF18" w:rsidR="00C9771E" w:rsidRPr="00D12655" w:rsidRDefault="00C9771E" w:rsidP="00D41D82">
      <w:pPr>
        <w:pStyle w:val="Bullet1"/>
      </w:pPr>
      <w:r w:rsidRPr="00D12655">
        <w:t>A set of simulated VHF communication equipment.</w:t>
      </w:r>
    </w:p>
    <w:p w14:paraId="6D3BC5B9" w14:textId="60B6F5A5" w:rsidR="00C9771E" w:rsidRPr="00D12655" w:rsidRDefault="00C9771E" w:rsidP="00D41D82">
      <w:pPr>
        <w:pStyle w:val="Bullet1"/>
      </w:pPr>
      <w:r w:rsidRPr="00D12655">
        <w:rPr>
          <w:rFonts w:hint="eastAsia"/>
        </w:rPr>
        <w:t>Trainer</w:t>
      </w:r>
      <w:r w:rsidRPr="00D12655">
        <w:t>'s manual.</w:t>
      </w:r>
    </w:p>
    <w:p w14:paraId="291D36C8" w14:textId="15C2DA4B" w:rsidR="00C9771E" w:rsidRPr="00D12655" w:rsidRDefault="00C9771E" w:rsidP="00D41D82">
      <w:pPr>
        <w:pStyle w:val="Bullet1"/>
      </w:pPr>
      <w:r w:rsidRPr="00D12655">
        <w:t>Textbooks, technical papers, and other reference materials.</w:t>
      </w:r>
    </w:p>
    <w:p w14:paraId="05FF4F89" w14:textId="77777777" w:rsidR="00D41D82" w:rsidRPr="00D12655" w:rsidRDefault="00D41D82" w:rsidP="00D41D82">
      <w:pPr>
        <w:pStyle w:val="Heading3"/>
        <w:rPr>
          <w:lang w:eastAsia="zh-CN"/>
        </w:rPr>
      </w:pPr>
      <w:bookmarkStart w:id="207" w:name="_Toc157685716"/>
      <w:bookmarkStart w:id="208" w:name="_Toc190343034"/>
      <w:r w:rsidRPr="00D12655">
        <w:rPr>
          <w:lang w:eastAsia="zh-CN"/>
        </w:rPr>
        <w:t>Design</w:t>
      </w:r>
      <w:r w:rsidRPr="00EF3F1E">
        <w:rPr>
          <w:rFonts w:hint="eastAsia"/>
          <w:lang w:eastAsia="zh-CN"/>
        </w:rPr>
        <w:t xml:space="preserve"> of the operational </w:t>
      </w:r>
      <w:commentRangeStart w:id="209"/>
      <w:r w:rsidRPr="00EF3F1E">
        <w:rPr>
          <w:rFonts w:hint="eastAsia"/>
          <w:lang w:eastAsia="zh-CN"/>
        </w:rPr>
        <w:t>training through simulator</w:t>
      </w:r>
      <w:bookmarkEnd w:id="207"/>
      <w:commentRangeEnd w:id="209"/>
      <w:r>
        <w:rPr>
          <w:rStyle w:val="CommentReference"/>
          <w:rFonts w:asciiTheme="minorHAnsi" w:eastAsiaTheme="minorHAnsi" w:hAnsiTheme="minorHAnsi" w:cstheme="minorBidi"/>
          <w:b w:val="0"/>
          <w:bCs w:val="0"/>
          <w:smallCaps w:val="0"/>
          <w:color w:val="auto"/>
        </w:rPr>
        <w:commentReference w:id="209"/>
      </w:r>
      <w:bookmarkEnd w:id="208"/>
    </w:p>
    <w:p w14:paraId="2E9AFD3B" w14:textId="60294C76" w:rsidR="00D41D82" w:rsidRPr="00D12655" w:rsidRDefault="00D41D82" w:rsidP="00D41D82">
      <w:pPr>
        <w:spacing w:after="200" w:line="276" w:lineRule="auto"/>
        <w:jc w:val="both"/>
        <w:rPr>
          <w:sz w:val="22"/>
        </w:rPr>
      </w:pPr>
      <w:r w:rsidRPr="00D12655">
        <w:rPr>
          <w:rFonts w:hint="eastAsia"/>
          <w:sz w:val="22"/>
        </w:rPr>
        <w:t>Prior to the</w:t>
      </w:r>
      <w:r w:rsidRPr="00D12655">
        <w:rPr>
          <w:sz w:val="22"/>
        </w:rPr>
        <w:t xml:space="preserve"> training, </w:t>
      </w:r>
      <w:r w:rsidRPr="00D12655">
        <w:rPr>
          <w:rFonts w:hint="eastAsia"/>
          <w:sz w:val="22"/>
        </w:rPr>
        <w:t>trainer</w:t>
      </w:r>
      <w:r w:rsidRPr="00D12655">
        <w:rPr>
          <w:sz w:val="22"/>
        </w:rPr>
        <w:t>s should thoroughly explain</w:t>
      </w:r>
      <w:r w:rsidRPr="00D12655">
        <w:rPr>
          <w:rFonts w:hint="eastAsia"/>
          <w:sz w:val="22"/>
        </w:rPr>
        <w:t xml:space="preserve"> to trainees</w:t>
      </w:r>
      <w:r w:rsidRPr="00D12655">
        <w:rPr>
          <w:sz w:val="22"/>
        </w:rPr>
        <w:t xml:space="preserve"> the simulator's operating essentials and related designs to the </w:t>
      </w:r>
      <w:r w:rsidRPr="00D12655">
        <w:rPr>
          <w:rFonts w:hint="eastAsia"/>
          <w:sz w:val="22"/>
        </w:rPr>
        <w:t>trainee</w:t>
      </w:r>
      <w:r w:rsidRPr="00D12655">
        <w:rPr>
          <w:sz w:val="22"/>
        </w:rPr>
        <w:t>s.</w:t>
      </w:r>
    </w:p>
    <w:p w14:paraId="0AF19EB2" w14:textId="77777777" w:rsidR="00D41D82" w:rsidRPr="00D12655" w:rsidRDefault="00D41D82" w:rsidP="00D41D82">
      <w:pPr>
        <w:spacing w:after="200" w:line="276" w:lineRule="auto"/>
        <w:jc w:val="both"/>
        <w:rPr>
          <w:sz w:val="22"/>
        </w:rPr>
      </w:pPr>
      <w:r w:rsidRPr="00D12655">
        <w:rPr>
          <w:rFonts w:hint="eastAsia"/>
          <w:sz w:val="22"/>
        </w:rPr>
        <w:t>(2)</w:t>
      </w:r>
      <w:r>
        <w:rPr>
          <w:sz w:val="22"/>
        </w:rPr>
        <w:t xml:space="preserve"> </w:t>
      </w:r>
      <w:r w:rsidRPr="00D12655">
        <w:rPr>
          <w:rFonts w:hint="eastAsia"/>
          <w:sz w:val="22"/>
        </w:rPr>
        <w:t>Prior to the</w:t>
      </w:r>
      <w:r w:rsidRPr="00D12655">
        <w:rPr>
          <w:sz w:val="22"/>
        </w:rPr>
        <w:t xml:space="preserve"> training,</w:t>
      </w:r>
      <w:r w:rsidRPr="00D12655">
        <w:rPr>
          <w:rFonts w:hint="eastAsia"/>
          <w:sz w:val="22"/>
        </w:rPr>
        <w:t xml:space="preserve"> trainee</w:t>
      </w:r>
      <w:r w:rsidRPr="00D12655">
        <w:rPr>
          <w:sz w:val="22"/>
        </w:rPr>
        <w:t>s should have ample time to familiarize themselves with the simulator and its equipment.</w:t>
      </w:r>
    </w:p>
    <w:p w14:paraId="7261D978" w14:textId="77777777" w:rsidR="00D41D82" w:rsidRPr="00D12655" w:rsidRDefault="00D41D82" w:rsidP="00D41D82">
      <w:pPr>
        <w:spacing w:after="200" w:line="276" w:lineRule="auto"/>
        <w:jc w:val="both"/>
        <w:rPr>
          <w:sz w:val="22"/>
        </w:rPr>
      </w:pPr>
      <w:r w:rsidRPr="00D12655">
        <w:rPr>
          <w:rFonts w:hint="eastAsia"/>
          <w:sz w:val="22"/>
        </w:rPr>
        <w:t>(3)</w:t>
      </w:r>
      <w:r>
        <w:rPr>
          <w:sz w:val="22"/>
        </w:rPr>
        <w:t xml:space="preserve"> </w:t>
      </w:r>
      <w:r w:rsidRPr="00D12655">
        <w:rPr>
          <w:rFonts w:hint="eastAsia"/>
          <w:sz w:val="22"/>
        </w:rPr>
        <w:t>G</w:t>
      </w:r>
      <w:r w:rsidRPr="00D12655">
        <w:rPr>
          <w:sz w:val="22"/>
        </w:rPr>
        <w:t>uidance</w:t>
      </w:r>
      <w:r w:rsidRPr="00D12655">
        <w:rPr>
          <w:rFonts w:hint="eastAsia"/>
          <w:sz w:val="22"/>
        </w:rPr>
        <w:t xml:space="preserve"> </w:t>
      </w:r>
      <w:r w:rsidRPr="00D12655">
        <w:rPr>
          <w:sz w:val="22"/>
        </w:rPr>
        <w:t xml:space="preserve">and training </w:t>
      </w:r>
      <w:r w:rsidRPr="00D12655">
        <w:rPr>
          <w:rFonts w:hint="eastAsia"/>
          <w:sz w:val="22"/>
        </w:rPr>
        <w:t xml:space="preserve">provided </w:t>
      </w:r>
      <w:r w:rsidRPr="00D12655">
        <w:rPr>
          <w:sz w:val="22"/>
        </w:rPr>
        <w:t>should be  objectives and tasks</w:t>
      </w:r>
      <w:r w:rsidRPr="00D12655">
        <w:rPr>
          <w:rFonts w:hint="eastAsia"/>
          <w:sz w:val="22"/>
        </w:rPr>
        <w:t xml:space="preserve"> oriented</w:t>
      </w:r>
      <w:r w:rsidRPr="00D12655">
        <w:rPr>
          <w:sz w:val="22"/>
        </w:rPr>
        <w:t xml:space="preserve"> and suitable for the </w:t>
      </w:r>
      <w:r w:rsidRPr="00D12655">
        <w:rPr>
          <w:rFonts w:hint="eastAsia"/>
          <w:sz w:val="22"/>
        </w:rPr>
        <w:t>trainee</w:t>
      </w:r>
      <w:r w:rsidRPr="00D12655">
        <w:rPr>
          <w:sz w:val="22"/>
        </w:rPr>
        <w:t xml:space="preserve">s' </w:t>
      </w:r>
      <w:r w:rsidRPr="00D12655">
        <w:rPr>
          <w:rFonts w:hint="eastAsia"/>
          <w:sz w:val="22"/>
        </w:rPr>
        <w:t>capabilities</w:t>
      </w:r>
      <w:r w:rsidRPr="00D12655">
        <w:rPr>
          <w:sz w:val="22"/>
        </w:rPr>
        <w:t>.</w:t>
      </w:r>
    </w:p>
    <w:p w14:paraId="2EE0C363" w14:textId="77777777" w:rsidR="00D41D82" w:rsidRPr="00D12655" w:rsidRDefault="00D41D82" w:rsidP="00D41D82">
      <w:pPr>
        <w:spacing w:after="200" w:line="276" w:lineRule="auto"/>
        <w:jc w:val="both"/>
        <w:rPr>
          <w:sz w:val="22"/>
        </w:rPr>
      </w:pPr>
      <w:r w:rsidRPr="00D12655">
        <w:rPr>
          <w:rFonts w:hint="eastAsia"/>
          <w:sz w:val="22"/>
        </w:rPr>
        <w:lastRenderedPageBreak/>
        <w:t>(4)</w:t>
      </w:r>
      <w:r>
        <w:rPr>
          <w:sz w:val="22"/>
        </w:rPr>
        <w:t xml:space="preserve"> </w:t>
      </w:r>
      <w:r w:rsidRPr="00D12655">
        <w:rPr>
          <w:rFonts w:hint="eastAsia"/>
          <w:sz w:val="22"/>
        </w:rPr>
        <w:t>Trainer</w:t>
      </w:r>
      <w:r w:rsidRPr="00D12655">
        <w:rPr>
          <w:sz w:val="22"/>
        </w:rPr>
        <w:t>s should monitor</w:t>
      </w:r>
      <w:r w:rsidRPr="00D12655">
        <w:rPr>
          <w:rFonts w:hint="eastAsia"/>
          <w:sz w:val="22"/>
        </w:rPr>
        <w:t xml:space="preserve"> the training process by </w:t>
      </w:r>
      <w:r w:rsidRPr="00D12655">
        <w:rPr>
          <w:sz w:val="22"/>
        </w:rPr>
        <w:t>observ</w:t>
      </w:r>
      <w:r w:rsidRPr="00D12655">
        <w:rPr>
          <w:rFonts w:hint="eastAsia"/>
          <w:sz w:val="22"/>
        </w:rPr>
        <w:t>ing</w:t>
      </w:r>
      <w:r w:rsidRPr="00D12655">
        <w:rPr>
          <w:sz w:val="22"/>
        </w:rPr>
        <w:t xml:space="preserve"> </w:t>
      </w:r>
      <w:r w:rsidRPr="00D12655">
        <w:rPr>
          <w:rFonts w:hint="eastAsia"/>
          <w:sz w:val="22"/>
        </w:rPr>
        <w:t>the</w:t>
      </w:r>
      <w:r w:rsidRPr="00D12655">
        <w:rPr>
          <w:sz w:val="22"/>
        </w:rPr>
        <w:t xml:space="preserve"> operations</w:t>
      </w:r>
      <w:r w:rsidRPr="00D12655">
        <w:rPr>
          <w:rFonts w:hint="eastAsia"/>
          <w:sz w:val="22"/>
        </w:rPr>
        <w:t xml:space="preserve"> of trainees</w:t>
      </w:r>
      <w:r w:rsidRPr="00D12655">
        <w:rPr>
          <w:sz w:val="22"/>
        </w:rPr>
        <w:t xml:space="preserve"> and provide support when necessary.</w:t>
      </w:r>
    </w:p>
    <w:p w14:paraId="7FB46AED" w14:textId="77777777" w:rsidR="00D41D82" w:rsidRPr="00D12655" w:rsidRDefault="00D41D82" w:rsidP="00D41D82">
      <w:pPr>
        <w:spacing w:after="200" w:line="276" w:lineRule="auto"/>
        <w:jc w:val="both"/>
        <w:rPr>
          <w:sz w:val="22"/>
        </w:rPr>
      </w:pPr>
      <w:r w:rsidRPr="00D12655">
        <w:rPr>
          <w:rFonts w:hint="eastAsia"/>
          <w:sz w:val="22"/>
        </w:rPr>
        <w:t>(5)</w:t>
      </w:r>
      <w:r>
        <w:rPr>
          <w:sz w:val="22"/>
        </w:rPr>
        <w:t xml:space="preserve"> </w:t>
      </w:r>
      <w:r w:rsidRPr="00D12655">
        <w:rPr>
          <w:sz w:val="22"/>
        </w:rPr>
        <w:t xml:space="preserve">Summaries should be conducted with </w:t>
      </w:r>
      <w:r w:rsidRPr="00D12655">
        <w:rPr>
          <w:rFonts w:hint="eastAsia"/>
          <w:sz w:val="22"/>
        </w:rPr>
        <w:t>trainee</w:t>
      </w:r>
      <w:r w:rsidRPr="00D12655">
        <w:rPr>
          <w:sz w:val="22"/>
        </w:rPr>
        <w:t xml:space="preserve">s to ensure that the training objectives are met, and </w:t>
      </w:r>
      <w:r w:rsidRPr="00D12655">
        <w:rPr>
          <w:rFonts w:hint="eastAsia"/>
          <w:sz w:val="22"/>
        </w:rPr>
        <w:t>trainee</w:t>
      </w:r>
      <w:r w:rsidRPr="00D12655">
        <w:rPr>
          <w:sz w:val="22"/>
        </w:rPr>
        <w:t xml:space="preserve">s </w:t>
      </w:r>
      <w:r w:rsidRPr="00D12655">
        <w:rPr>
          <w:rFonts w:hint="eastAsia"/>
          <w:sz w:val="22"/>
        </w:rPr>
        <w:t>possess required</w:t>
      </w:r>
      <w:r w:rsidRPr="00D12655">
        <w:rPr>
          <w:sz w:val="22"/>
        </w:rPr>
        <w:t xml:space="preserve"> operational skills.</w:t>
      </w:r>
    </w:p>
    <w:p w14:paraId="47770E9E" w14:textId="77777777" w:rsidR="00D41D82" w:rsidRPr="00D12655" w:rsidRDefault="00D41D82" w:rsidP="00D41D82">
      <w:pPr>
        <w:spacing w:after="200" w:line="276" w:lineRule="auto"/>
        <w:jc w:val="both"/>
        <w:rPr>
          <w:sz w:val="22"/>
        </w:rPr>
      </w:pPr>
      <w:r w:rsidRPr="00D12655">
        <w:rPr>
          <w:rFonts w:hint="eastAsia"/>
          <w:sz w:val="22"/>
        </w:rPr>
        <w:t>(6)</w:t>
      </w:r>
      <w:r>
        <w:rPr>
          <w:sz w:val="22"/>
        </w:rPr>
        <w:t xml:space="preserve"> </w:t>
      </w:r>
      <w:r w:rsidRPr="00D12655">
        <w:rPr>
          <w:sz w:val="22"/>
        </w:rPr>
        <w:t>During summary,</w:t>
      </w:r>
      <w:r w:rsidRPr="00D12655">
        <w:rPr>
          <w:rFonts w:hint="eastAsia"/>
          <w:sz w:val="22"/>
        </w:rPr>
        <w:t xml:space="preserve"> </w:t>
      </w:r>
      <w:r w:rsidRPr="00D12655">
        <w:rPr>
          <w:sz w:val="22"/>
        </w:rPr>
        <w:t>peer evaluations are encouraged.</w:t>
      </w:r>
    </w:p>
    <w:p w14:paraId="3D789B71" w14:textId="6F142533" w:rsidR="00D41D82" w:rsidRPr="00D12655" w:rsidRDefault="00D41D82" w:rsidP="00D41D82">
      <w:pPr>
        <w:pStyle w:val="Heading3"/>
        <w:rPr>
          <w:lang w:eastAsia="zh-CN"/>
        </w:rPr>
      </w:pPr>
      <w:bookmarkStart w:id="210" w:name="_Toc190343035"/>
      <w:r>
        <w:rPr>
          <w:lang w:eastAsia="zh-CN"/>
        </w:rPr>
        <w:t>Trainee numbers in simulation  training</w:t>
      </w:r>
      <w:bookmarkEnd w:id="210"/>
      <w:r>
        <w:rPr>
          <w:lang w:eastAsia="zh-CN"/>
        </w:rPr>
        <w:t xml:space="preserve"> </w:t>
      </w:r>
    </w:p>
    <w:p w14:paraId="56F001EF" w14:textId="77777777" w:rsidR="00D41D82" w:rsidRPr="00D12655" w:rsidRDefault="00D41D82" w:rsidP="00D41D82">
      <w:pPr>
        <w:spacing w:after="200" w:line="276" w:lineRule="auto"/>
        <w:jc w:val="both"/>
        <w:rPr>
          <w:sz w:val="22"/>
        </w:rPr>
      </w:pPr>
      <w:r w:rsidRPr="00D12655">
        <w:rPr>
          <w:sz w:val="22"/>
        </w:rPr>
        <w:t xml:space="preserve">To ensure the effectiveness of the training, the number of </w:t>
      </w:r>
      <w:r w:rsidRPr="00D12655">
        <w:rPr>
          <w:rFonts w:hint="eastAsia"/>
          <w:sz w:val="22"/>
        </w:rPr>
        <w:t>trainee</w:t>
      </w:r>
      <w:r w:rsidRPr="00D12655">
        <w:rPr>
          <w:sz w:val="22"/>
        </w:rPr>
        <w:t xml:space="preserve">s at each </w:t>
      </w:r>
      <w:r w:rsidRPr="00D12655">
        <w:rPr>
          <w:rFonts w:hint="eastAsia"/>
          <w:sz w:val="22"/>
        </w:rPr>
        <w:t>trainee</w:t>
      </w:r>
      <w:r w:rsidRPr="00D12655">
        <w:rPr>
          <w:sz w:val="22"/>
        </w:rPr>
        <w:t xml:space="preserve"> station should be limited, ensuring enough training time for each.</w:t>
      </w:r>
    </w:p>
    <w:p w14:paraId="50871D64" w14:textId="51ABF575" w:rsidR="00D41D82" w:rsidRPr="00D12655" w:rsidRDefault="00D41D82" w:rsidP="00D41D82">
      <w:pPr>
        <w:pStyle w:val="Heading3"/>
        <w:rPr>
          <w:lang w:eastAsia="zh-CN"/>
        </w:rPr>
      </w:pPr>
      <w:bookmarkStart w:id="211" w:name="_Toc190343036"/>
      <w:r>
        <w:rPr>
          <w:lang w:eastAsia="zh-CN"/>
        </w:rPr>
        <w:t>qualifications for remote training</w:t>
      </w:r>
      <w:bookmarkEnd w:id="211"/>
    </w:p>
    <w:p w14:paraId="6A7F70EC" w14:textId="4BD6989E" w:rsidR="00D41D82" w:rsidRPr="00D12655" w:rsidRDefault="00D41D82" w:rsidP="00D41D82">
      <w:pPr>
        <w:spacing w:after="200" w:line="276" w:lineRule="auto"/>
        <w:jc w:val="both"/>
        <w:rPr>
          <w:sz w:val="22"/>
        </w:rPr>
      </w:pPr>
      <w:r w:rsidRPr="00D12655">
        <w:rPr>
          <w:rFonts w:hint="eastAsia"/>
          <w:sz w:val="22"/>
        </w:rPr>
        <w:t>Trainer</w:t>
      </w:r>
      <w:r w:rsidRPr="00D12655">
        <w:rPr>
          <w:sz w:val="22"/>
        </w:rPr>
        <w:t>s should</w:t>
      </w:r>
      <w:r w:rsidRPr="00D12655">
        <w:rPr>
          <w:rFonts w:hint="eastAsia"/>
          <w:sz w:val="22"/>
        </w:rPr>
        <w:t xml:space="preserve"> be certified</w:t>
      </w:r>
      <w:r w:rsidRPr="00D12655">
        <w:rPr>
          <w:sz w:val="22"/>
        </w:rPr>
        <w:t xml:space="preserve"> by the competent authorities, with appropriate training in teaching skills and methods.</w:t>
      </w:r>
    </w:p>
    <w:p w14:paraId="361C07A5" w14:textId="3E47BE30" w:rsidR="00D41D82" w:rsidRPr="00D12655" w:rsidRDefault="00D41D82" w:rsidP="00D41D82">
      <w:pPr>
        <w:spacing w:after="200" w:line="276" w:lineRule="auto"/>
        <w:jc w:val="both"/>
        <w:rPr>
          <w:sz w:val="22"/>
        </w:rPr>
      </w:pPr>
      <w:r w:rsidRPr="00D12655">
        <w:rPr>
          <w:rFonts w:hint="eastAsia"/>
          <w:sz w:val="22"/>
        </w:rPr>
        <w:t>Trainer</w:t>
      </w:r>
      <w:r w:rsidRPr="00D12655">
        <w:rPr>
          <w:sz w:val="22"/>
        </w:rPr>
        <w:t xml:space="preserve">s should have sufficient knowledge </w:t>
      </w:r>
      <w:r w:rsidRPr="00D12655">
        <w:rPr>
          <w:rFonts w:hint="eastAsia"/>
          <w:sz w:val="22"/>
        </w:rPr>
        <w:t xml:space="preserve">and skills </w:t>
      </w:r>
      <w:r w:rsidRPr="00D12655">
        <w:rPr>
          <w:sz w:val="22"/>
        </w:rPr>
        <w:t>in</w:t>
      </w:r>
      <w:r w:rsidRPr="00D12655">
        <w:rPr>
          <w:rFonts w:hint="eastAsia"/>
          <w:sz w:val="22"/>
        </w:rPr>
        <w:t xml:space="preserve"> applying</w:t>
      </w:r>
      <w:r w:rsidRPr="00D12655">
        <w:rPr>
          <w:sz w:val="22"/>
        </w:rPr>
        <w:t xml:space="preserve"> VTS simulators and be proficient in</w:t>
      </w:r>
      <w:r w:rsidRPr="00D12655">
        <w:rPr>
          <w:rFonts w:hint="eastAsia"/>
          <w:sz w:val="22"/>
        </w:rPr>
        <w:t xml:space="preserve"> both</w:t>
      </w:r>
      <w:r w:rsidRPr="00D12655">
        <w:rPr>
          <w:sz w:val="22"/>
        </w:rPr>
        <w:t xml:space="preserve"> simulator training and training</w:t>
      </w:r>
      <w:r w:rsidRPr="00D12655">
        <w:rPr>
          <w:rFonts w:hint="eastAsia"/>
          <w:sz w:val="22"/>
        </w:rPr>
        <w:t xml:space="preserve"> itself</w:t>
      </w:r>
      <w:r w:rsidRPr="00D12655">
        <w:rPr>
          <w:sz w:val="22"/>
        </w:rPr>
        <w:t>.</w:t>
      </w:r>
    </w:p>
    <w:p w14:paraId="6C5E0CB8" w14:textId="64303AD6" w:rsidR="00D41D82" w:rsidRPr="00D12655" w:rsidRDefault="00D41D82" w:rsidP="00D41D82">
      <w:pPr>
        <w:spacing w:after="200" w:line="276" w:lineRule="auto"/>
        <w:jc w:val="both"/>
        <w:rPr>
          <w:sz w:val="22"/>
        </w:rPr>
      </w:pPr>
      <w:commentRangeStart w:id="212"/>
      <w:r w:rsidRPr="00D12655">
        <w:rPr>
          <w:rFonts w:hint="eastAsia"/>
          <w:sz w:val="22"/>
        </w:rPr>
        <w:t>A</w:t>
      </w:r>
      <w:r w:rsidRPr="00D12655">
        <w:rPr>
          <w:sz w:val="22"/>
        </w:rPr>
        <w:t xml:space="preserve">t least two experienced </w:t>
      </w:r>
      <w:r w:rsidRPr="00D12655">
        <w:rPr>
          <w:rFonts w:hint="eastAsia"/>
          <w:sz w:val="22"/>
        </w:rPr>
        <w:t>trainer</w:t>
      </w:r>
      <w:r w:rsidRPr="00D12655">
        <w:rPr>
          <w:sz w:val="22"/>
        </w:rPr>
        <w:t>s</w:t>
      </w:r>
      <w:r w:rsidRPr="00D12655">
        <w:rPr>
          <w:rFonts w:hint="eastAsia"/>
          <w:sz w:val="22"/>
        </w:rPr>
        <w:t xml:space="preserve"> </w:t>
      </w:r>
      <w:commentRangeEnd w:id="212"/>
      <w:r>
        <w:rPr>
          <w:rStyle w:val="CommentReference"/>
        </w:rPr>
        <w:commentReference w:id="212"/>
      </w:r>
      <w:r w:rsidRPr="00D12655">
        <w:rPr>
          <w:rFonts w:hint="eastAsia"/>
          <w:sz w:val="22"/>
        </w:rPr>
        <w:t>are required for operational training</w:t>
      </w:r>
      <w:r w:rsidRPr="00D12655">
        <w:rPr>
          <w:sz w:val="22"/>
        </w:rPr>
        <w:t>.</w:t>
      </w:r>
    </w:p>
    <w:p w14:paraId="7527313C" w14:textId="56766983" w:rsidR="00D41D82" w:rsidRDefault="00D41D82" w:rsidP="00D41D82">
      <w:pPr>
        <w:pStyle w:val="Heading1"/>
        <w:rPr>
          <w:lang w:eastAsia="zh-CN"/>
        </w:rPr>
      </w:pPr>
      <w:bookmarkStart w:id="213" w:name="_Toc157685719"/>
      <w:bookmarkStart w:id="214" w:name="_Toc190343037"/>
      <w:r w:rsidRPr="00D41D82">
        <w:t>Training</w:t>
      </w:r>
      <w:r w:rsidRPr="00D12655">
        <w:rPr>
          <w:lang w:eastAsia="zh-CN"/>
        </w:rPr>
        <w:t xml:space="preserve"> </w:t>
      </w:r>
      <w:commentRangeStart w:id="215"/>
      <w:r w:rsidRPr="00D12655">
        <w:rPr>
          <w:lang w:eastAsia="zh-CN"/>
        </w:rPr>
        <w:t>Evaluation</w:t>
      </w:r>
      <w:bookmarkEnd w:id="213"/>
      <w:commentRangeEnd w:id="215"/>
      <w:r>
        <w:rPr>
          <w:rStyle w:val="CommentReference"/>
          <w:b w:val="0"/>
          <w:bCs w:val="0"/>
          <w:caps w:val="0"/>
          <w:color w:val="auto"/>
        </w:rPr>
        <w:commentReference w:id="215"/>
      </w:r>
      <w:bookmarkEnd w:id="214"/>
    </w:p>
    <w:p w14:paraId="50D1E953" w14:textId="77777777" w:rsidR="00D41D82" w:rsidRDefault="00D41D82" w:rsidP="00D41D82">
      <w:pPr>
        <w:pStyle w:val="Heading1separationline"/>
        <w:rPr>
          <w:lang w:eastAsia="zh-CN"/>
        </w:rPr>
      </w:pPr>
    </w:p>
    <w:p w14:paraId="7762B054" w14:textId="77777777" w:rsidR="00D41D82" w:rsidRPr="00D12655" w:rsidRDefault="00D41D82" w:rsidP="00D41D82">
      <w:pPr>
        <w:spacing w:after="200" w:line="276" w:lineRule="auto"/>
        <w:jc w:val="both"/>
        <w:rPr>
          <w:sz w:val="22"/>
        </w:rPr>
      </w:pPr>
      <w:r w:rsidRPr="00D12655">
        <w:rPr>
          <w:sz w:val="22"/>
        </w:rPr>
        <w:t>T</w:t>
      </w:r>
      <w:r w:rsidRPr="00D12655">
        <w:rPr>
          <w:rFonts w:hint="eastAsia"/>
          <w:sz w:val="22"/>
        </w:rPr>
        <w:t>raining</w:t>
      </w:r>
      <w:r w:rsidRPr="00D12655">
        <w:rPr>
          <w:sz w:val="22"/>
        </w:rPr>
        <w:t xml:space="preserve"> evaluation is an important part of the entire VTS remote training process. The purpose of training evaluation </w:t>
      </w:r>
      <w:r w:rsidRPr="00D12655">
        <w:rPr>
          <w:rFonts w:hint="eastAsia"/>
          <w:sz w:val="22"/>
        </w:rPr>
        <w:t>indicates</w:t>
      </w:r>
      <w:r w:rsidRPr="00D12655">
        <w:rPr>
          <w:sz w:val="22"/>
        </w:rPr>
        <w:t>: first</w:t>
      </w:r>
      <w:r w:rsidRPr="00D12655">
        <w:rPr>
          <w:rFonts w:hint="eastAsia"/>
          <w:sz w:val="22"/>
        </w:rPr>
        <w:t>ly</w:t>
      </w:r>
      <w:r w:rsidRPr="00D12655">
        <w:rPr>
          <w:sz w:val="22"/>
        </w:rPr>
        <w:t>, to determine whether the remote training has achieved the expected training objectives, and second</w:t>
      </w:r>
      <w:r w:rsidRPr="00D12655">
        <w:rPr>
          <w:rFonts w:hint="eastAsia"/>
          <w:sz w:val="22"/>
        </w:rPr>
        <w:t>ly</w:t>
      </w:r>
      <w:r w:rsidRPr="00D12655">
        <w:rPr>
          <w:sz w:val="22"/>
        </w:rPr>
        <w:t xml:space="preserve">, to evaluate whether trainees have improved their job performance after training. Institutions </w:t>
      </w:r>
      <w:r w:rsidRPr="00D12655">
        <w:rPr>
          <w:rFonts w:hint="eastAsia"/>
          <w:sz w:val="22"/>
        </w:rPr>
        <w:t>conducting</w:t>
      </w:r>
      <w:r w:rsidRPr="00D12655">
        <w:rPr>
          <w:sz w:val="22"/>
        </w:rPr>
        <w:t xml:space="preserve"> VTS remote training should </w:t>
      </w:r>
      <w:r w:rsidRPr="00D12655">
        <w:rPr>
          <w:rFonts w:hint="eastAsia"/>
          <w:sz w:val="22"/>
        </w:rPr>
        <w:t>develop</w:t>
      </w:r>
      <w:r w:rsidRPr="00D12655">
        <w:rPr>
          <w:sz w:val="22"/>
        </w:rPr>
        <w:t xml:space="preserve"> the following documents to ensure the training meets the set objectives:</w:t>
      </w:r>
    </w:p>
    <w:p w14:paraId="20137496" w14:textId="77777777" w:rsidR="00D41D82" w:rsidRPr="00D12655" w:rsidRDefault="00D41D82" w:rsidP="00D41D82">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Of training q</w:t>
      </w:r>
      <w:r w:rsidRPr="00D12655">
        <w:rPr>
          <w:rFonts w:ascii="Times New Roman" w:eastAsia="FangSong" w:hAnsi="Times New Roman"/>
        </w:rPr>
        <w:t xml:space="preserve">uality control. Training institutions need to perform quality control over the provision of remote training, set up </w:t>
      </w:r>
      <w:r w:rsidRPr="00D12655">
        <w:rPr>
          <w:rFonts w:ascii="Times New Roman" w:eastAsia="FangSong" w:hAnsi="Times New Roman" w:hint="eastAsia"/>
        </w:rPr>
        <w:t>evaluation</w:t>
      </w:r>
      <w:r w:rsidRPr="00D12655">
        <w:rPr>
          <w:rFonts w:ascii="Times New Roman" w:eastAsia="FangSong" w:hAnsi="Times New Roman"/>
        </w:rPr>
        <w:t xml:space="preserve"> indicators such as </w:t>
      </w:r>
      <w:r w:rsidRPr="00D12655">
        <w:rPr>
          <w:rFonts w:ascii="Times New Roman" w:eastAsia="FangSong" w:hAnsi="Times New Roman" w:hint="eastAsia"/>
        </w:rPr>
        <w:t>user</w:t>
      </w:r>
      <w:r w:rsidRPr="00D12655">
        <w:rPr>
          <w:rFonts w:ascii="Times New Roman" w:eastAsia="FangSong" w:hAnsi="Times New Roman"/>
        </w:rPr>
        <w:t xml:space="preserve"> experience</w:t>
      </w:r>
      <w:r w:rsidRPr="00D12655">
        <w:rPr>
          <w:rFonts w:ascii="Times New Roman" w:eastAsia="FangSong" w:hAnsi="Times New Roman" w:hint="eastAsia"/>
        </w:rPr>
        <w:t xml:space="preserve"> for the E-learning platform</w:t>
      </w:r>
      <w:r w:rsidRPr="00D12655">
        <w:rPr>
          <w:rFonts w:ascii="Times New Roman" w:eastAsia="FangSong" w:hAnsi="Times New Roman"/>
        </w:rPr>
        <w:t xml:space="preserve">, training service, and training quality </w:t>
      </w:r>
      <w:r w:rsidRPr="00D12655">
        <w:rPr>
          <w:rFonts w:ascii="Times New Roman" w:eastAsia="FangSong" w:hAnsi="Times New Roman" w:hint="eastAsia"/>
        </w:rPr>
        <w:t>to</w:t>
      </w:r>
      <w:r w:rsidRPr="00D12655">
        <w:rPr>
          <w:rFonts w:ascii="Times New Roman" w:eastAsia="FangSong" w:hAnsi="Times New Roman"/>
        </w:rPr>
        <w:t xml:space="preserve"> continuously improve the training.</w:t>
      </w:r>
    </w:p>
    <w:p w14:paraId="256C71E4" w14:textId="77777777" w:rsidR="00D41D82" w:rsidRPr="00D12655" w:rsidRDefault="00D41D82" w:rsidP="00D41D82">
      <w:pPr>
        <w:pStyle w:val="Bullet1"/>
        <w:numPr>
          <w:ilvl w:val="0"/>
          <w:numId w:val="51"/>
        </w:numPr>
        <w:jc w:val="both"/>
        <w:rPr>
          <w:rFonts w:ascii="Times New Roman" w:eastAsia="FangSong" w:hAnsi="Times New Roman"/>
        </w:rPr>
      </w:pPr>
      <w:r w:rsidRPr="00D12655">
        <w:rPr>
          <w:rFonts w:ascii="Times New Roman" w:eastAsia="FangSong" w:hAnsi="Times New Roman" w:hint="eastAsia"/>
        </w:rPr>
        <w:t xml:space="preserve">Of </w:t>
      </w:r>
      <w:r w:rsidRPr="00D12655">
        <w:rPr>
          <w:rFonts w:ascii="Times New Roman" w:eastAsia="FangSong" w:hAnsi="Times New Roman"/>
        </w:rPr>
        <w:t>training effect</w:t>
      </w:r>
      <w:r w:rsidRPr="00D12655">
        <w:rPr>
          <w:rFonts w:ascii="Times New Roman" w:eastAsia="FangSong" w:hAnsi="Times New Roman" w:hint="eastAsia"/>
        </w:rPr>
        <w:t xml:space="preserve"> m</w:t>
      </w:r>
      <w:r w:rsidRPr="00D12655">
        <w:rPr>
          <w:rFonts w:ascii="Times New Roman" w:eastAsia="FangSong" w:hAnsi="Times New Roman"/>
        </w:rPr>
        <w:t xml:space="preserve">onitoring. Training institutions can </w:t>
      </w:r>
      <w:r w:rsidRPr="00D12655">
        <w:rPr>
          <w:rFonts w:ascii="Times New Roman" w:eastAsia="FangSong" w:hAnsi="Times New Roman" w:hint="eastAsia"/>
        </w:rPr>
        <w:t>apply</w:t>
      </w:r>
      <w:r w:rsidRPr="00D12655">
        <w:rPr>
          <w:rFonts w:ascii="Times New Roman" w:eastAsia="FangSong" w:hAnsi="Times New Roman"/>
        </w:rPr>
        <w:t xml:space="preserve"> the following methods to </w:t>
      </w:r>
      <w:r w:rsidRPr="00D12655">
        <w:rPr>
          <w:rFonts w:ascii="Times New Roman" w:eastAsia="FangSong" w:hAnsi="Times New Roman" w:hint="eastAsia"/>
        </w:rPr>
        <w:t>evaluate</w:t>
      </w:r>
      <w:r w:rsidRPr="00D12655">
        <w:rPr>
          <w:rFonts w:ascii="Times New Roman" w:eastAsia="FangSong" w:hAnsi="Times New Roman"/>
        </w:rPr>
        <w:t xml:space="preserve"> learning </w:t>
      </w:r>
      <w:r w:rsidRPr="00D12655">
        <w:rPr>
          <w:rFonts w:ascii="Times New Roman" w:eastAsia="FangSong" w:hAnsi="Times New Roman" w:hint="eastAsia"/>
        </w:rPr>
        <w:t>outcomes</w:t>
      </w:r>
      <w:r w:rsidRPr="00D12655">
        <w:rPr>
          <w:rFonts w:ascii="Times New Roman" w:eastAsia="FangSong" w:hAnsi="Times New Roman"/>
        </w:rPr>
        <w:t>:</w:t>
      </w:r>
    </w:p>
    <w:p w14:paraId="4C59F1AC" w14:textId="77777777" w:rsidR="00D41D82" w:rsidRPr="00D12655" w:rsidRDefault="00D41D82" w:rsidP="00D41D82">
      <w:pPr>
        <w:pStyle w:val="Bullet1"/>
        <w:numPr>
          <w:ilvl w:val="0"/>
          <w:numId w:val="0"/>
        </w:numPr>
        <w:ind w:left="425" w:firstLine="283"/>
        <w:jc w:val="both"/>
        <w:rPr>
          <w:rFonts w:ascii="Times New Roman" w:eastAsia="FangSong" w:hAnsi="Times New Roman"/>
        </w:rPr>
      </w:pPr>
      <w:r w:rsidRPr="00D12655">
        <w:rPr>
          <w:rFonts w:ascii="Times New Roman" w:eastAsia="FangSong" w:hAnsi="Times New Roman"/>
        </w:rPr>
        <w:t>.1</w:t>
      </w:r>
      <w:r w:rsidRPr="00D12655">
        <w:rPr>
          <w:rFonts w:ascii="Times New Roman" w:eastAsia="FangSong" w:hAnsi="Times New Roman" w:hint="eastAsia"/>
          <w:lang w:eastAsia="zh-CN"/>
        </w:rPr>
        <w:t xml:space="preserve">     </w:t>
      </w:r>
      <w:r w:rsidRPr="00D12655">
        <w:rPr>
          <w:rFonts w:ascii="Times New Roman" w:eastAsia="FangSong" w:hAnsi="Times New Roman"/>
        </w:rPr>
        <w:t>Exam</w:t>
      </w:r>
      <w:r w:rsidRPr="00D12655">
        <w:rPr>
          <w:rFonts w:ascii="Times New Roman" w:eastAsia="FangSong" w:hAnsi="Times New Roman" w:hint="eastAsia"/>
        </w:rPr>
        <w:t>ination</w:t>
      </w:r>
      <w:r w:rsidRPr="00D12655">
        <w:rPr>
          <w:rFonts w:ascii="Times New Roman" w:eastAsia="FangSong" w:hAnsi="Times New Roman"/>
        </w:rPr>
        <w:t xml:space="preserve">. Set up online exams to test </w:t>
      </w:r>
      <w:r w:rsidRPr="00D12655">
        <w:rPr>
          <w:rFonts w:ascii="Times New Roman" w:eastAsia="FangSong" w:hAnsi="Times New Roman" w:hint="eastAsia"/>
        </w:rPr>
        <w:t>the degree of familiarization</w:t>
      </w:r>
      <w:r w:rsidRPr="00D12655">
        <w:rPr>
          <w:rFonts w:ascii="Times New Roman" w:eastAsia="FangSong" w:hAnsi="Times New Roman"/>
        </w:rPr>
        <w:t xml:space="preserve"> of the training content.</w:t>
      </w:r>
    </w:p>
    <w:p w14:paraId="31993604" w14:textId="77777777" w:rsidR="00D41D82" w:rsidRPr="00D12655" w:rsidRDefault="00D41D82" w:rsidP="00D41D82">
      <w:pPr>
        <w:pStyle w:val="Bullet1"/>
        <w:numPr>
          <w:ilvl w:val="0"/>
          <w:numId w:val="0"/>
        </w:numPr>
        <w:ind w:left="425" w:firstLine="283"/>
        <w:jc w:val="both"/>
        <w:rPr>
          <w:rFonts w:ascii="Times New Roman" w:eastAsia="FangSong" w:hAnsi="Times New Roman"/>
        </w:rPr>
      </w:pPr>
      <w:r w:rsidRPr="00D12655">
        <w:rPr>
          <w:rFonts w:ascii="Times New Roman" w:eastAsia="FangSong" w:hAnsi="Times New Roman" w:hint="eastAsia"/>
          <w:lang w:eastAsia="zh-CN"/>
        </w:rPr>
        <w:t>.2     O</w:t>
      </w:r>
      <w:r w:rsidRPr="00D12655">
        <w:rPr>
          <w:rFonts w:ascii="Times New Roman" w:eastAsia="FangSong" w:hAnsi="Times New Roman" w:hint="eastAsia"/>
        </w:rPr>
        <w:t>peration evaluation</w:t>
      </w:r>
      <w:r w:rsidRPr="00D12655">
        <w:rPr>
          <w:rFonts w:ascii="Times New Roman" w:eastAsia="FangSong" w:hAnsi="Times New Roman"/>
        </w:rPr>
        <w:t xml:space="preserve">. Evaluate </w:t>
      </w:r>
      <w:r w:rsidRPr="00D12655">
        <w:rPr>
          <w:rFonts w:ascii="Times New Roman" w:eastAsia="FangSong" w:hAnsi="Times New Roman" w:hint="eastAsia"/>
        </w:rPr>
        <w:t>trainee</w:t>
      </w:r>
      <w:r w:rsidRPr="00D12655">
        <w:rPr>
          <w:rFonts w:ascii="Times New Roman" w:eastAsia="FangSong" w:hAnsi="Times New Roman"/>
        </w:rPr>
        <w:t>s' emergency response and problem-solving capabilities through simulated exercises.</w:t>
      </w:r>
    </w:p>
    <w:p w14:paraId="5DBA0BD2" w14:textId="77777777" w:rsidR="00D41D82" w:rsidRPr="00D12655" w:rsidRDefault="00D41D82" w:rsidP="00D41D82">
      <w:pPr>
        <w:pStyle w:val="Bullet1"/>
        <w:numPr>
          <w:ilvl w:val="0"/>
          <w:numId w:val="0"/>
        </w:numPr>
        <w:ind w:left="425" w:firstLine="283"/>
        <w:jc w:val="both"/>
        <w:rPr>
          <w:rFonts w:ascii="Times New Roman" w:eastAsia="FangSong" w:hAnsi="Times New Roman"/>
        </w:rPr>
      </w:pPr>
      <w:r w:rsidRPr="00D12655">
        <w:rPr>
          <w:rFonts w:ascii="Times New Roman" w:eastAsia="FangSong" w:hAnsi="Times New Roman" w:hint="eastAsia"/>
          <w:lang w:eastAsia="zh-CN"/>
        </w:rPr>
        <w:t xml:space="preserve">.3   </w:t>
      </w:r>
      <w:r w:rsidRPr="00D12655">
        <w:rPr>
          <w:rFonts w:ascii="Times New Roman" w:eastAsia="FangSong" w:hAnsi="Times New Roman"/>
        </w:rPr>
        <w:t xml:space="preserve">Feedback </w:t>
      </w:r>
      <w:r w:rsidRPr="00D12655">
        <w:rPr>
          <w:rFonts w:ascii="Times New Roman" w:eastAsia="FangSong" w:hAnsi="Times New Roman" w:hint="eastAsia"/>
        </w:rPr>
        <w:t>evaluation</w:t>
      </w:r>
      <w:r w:rsidRPr="00D12655">
        <w:rPr>
          <w:rFonts w:ascii="Times New Roman" w:eastAsia="FangSong" w:hAnsi="Times New Roman"/>
        </w:rPr>
        <w:t>. Collect feedback on training to continuously improve training content and methods.</w:t>
      </w:r>
    </w:p>
    <w:p w14:paraId="4564655C" w14:textId="77777777" w:rsidR="00D41D82" w:rsidRPr="00D12655" w:rsidRDefault="00D41D82" w:rsidP="00D41D82">
      <w:pPr>
        <w:pStyle w:val="Bullet1"/>
        <w:numPr>
          <w:ilvl w:val="0"/>
          <w:numId w:val="51"/>
        </w:numPr>
        <w:jc w:val="both"/>
        <w:rPr>
          <w:rFonts w:ascii="Times New Roman" w:eastAsia="FangSong" w:hAnsi="Times New Roman"/>
        </w:rPr>
      </w:pPr>
      <w:r w:rsidRPr="00D12655">
        <w:rPr>
          <w:rFonts w:ascii="Times New Roman" w:eastAsia="FangSong" w:hAnsi="Times New Roman"/>
        </w:rPr>
        <w:t xml:space="preserve">Training archives. Establish training </w:t>
      </w:r>
      <w:r w:rsidRPr="00D12655">
        <w:rPr>
          <w:rFonts w:ascii="Times New Roman" w:eastAsia="FangSong" w:hAnsi="Times New Roman" w:hint="eastAsia"/>
        </w:rPr>
        <w:t>ar</w:t>
      </w:r>
      <w:r w:rsidRPr="00D12655">
        <w:rPr>
          <w:rFonts w:ascii="Times New Roman" w:eastAsia="FangSong" w:hAnsi="Times New Roman"/>
        </w:rPr>
        <w:t>chives for personnel participating in remote training, which should comprehensively record information such as skill levels before training, training objectives, training conditions, and training outcomes.</w:t>
      </w:r>
    </w:p>
    <w:p w14:paraId="3C1C6D14" w14:textId="77777777" w:rsidR="00D41D82" w:rsidRDefault="00D41D82" w:rsidP="00CB1D11">
      <w:pPr>
        <w:pStyle w:val="BodyText"/>
        <w:suppressAutoHyphens/>
        <w:rPr>
          <w:lang w:eastAsia="zh-CN"/>
        </w:rPr>
      </w:pPr>
    </w:p>
    <w:p w14:paraId="426FF5DC" w14:textId="77777777" w:rsidR="00D41D82" w:rsidRDefault="00D41D82" w:rsidP="00D41D82">
      <w:pPr>
        <w:pStyle w:val="Heading1"/>
      </w:pPr>
      <w:bookmarkStart w:id="216" w:name="_Toc157685720"/>
      <w:bookmarkStart w:id="217" w:name="_Toc190343038"/>
      <w:r w:rsidRPr="00D41D82">
        <w:t>ABBREVIATIONS</w:t>
      </w:r>
      <w:bookmarkEnd w:id="216"/>
      <w:bookmarkEnd w:id="217"/>
    </w:p>
    <w:p w14:paraId="15A1F00F" w14:textId="77777777" w:rsidR="00D41D82" w:rsidRDefault="00D41D82" w:rsidP="00D41D82">
      <w:pPr>
        <w:pStyle w:val="Heading1separationline"/>
      </w:pPr>
    </w:p>
    <w:p w14:paraId="5C37E172" w14:textId="77777777" w:rsidR="00D41D82" w:rsidRPr="00D12655" w:rsidRDefault="00D41D82" w:rsidP="00D41D82">
      <w:pPr>
        <w:spacing w:after="200" w:line="276" w:lineRule="auto"/>
        <w:jc w:val="both"/>
        <w:rPr>
          <w:sz w:val="22"/>
        </w:rPr>
      </w:pPr>
      <w:r w:rsidRPr="00D12655">
        <w:rPr>
          <w:rFonts w:hint="eastAsia"/>
          <w:sz w:val="22"/>
        </w:rPr>
        <w:t>AIS</w:t>
      </w:r>
      <w:r w:rsidRPr="00D12655">
        <w:rPr>
          <w:rFonts w:hint="eastAsia"/>
          <w:sz w:val="22"/>
        </w:rPr>
        <w:tab/>
      </w:r>
      <w:r w:rsidRPr="00D12655">
        <w:rPr>
          <w:sz w:val="22"/>
        </w:rPr>
        <w:t>Automatic Identification System</w:t>
      </w:r>
    </w:p>
    <w:p w14:paraId="66D0BB29" w14:textId="77777777" w:rsidR="00D41D82" w:rsidRPr="00D12655" w:rsidRDefault="00D41D82" w:rsidP="00D41D82">
      <w:pPr>
        <w:spacing w:after="200" w:line="276" w:lineRule="auto"/>
        <w:jc w:val="both"/>
        <w:rPr>
          <w:sz w:val="22"/>
        </w:rPr>
      </w:pPr>
      <w:r w:rsidRPr="00D12655">
        <w:rPr>
          <w:sz w:val="22"/>
        </w:rPr>
        <w:t>IMO</w:t>
      </w:r>
      <w:r w:rsidRPr="00D12655">
        <w:rPr>
          <w:sz w:val="22"/>
        </w:rPr>
        <w:tab/>
        <w:t>International Maritime Organization</w:t>
      </w:r>
    </w:p>
    <w:p w14:paraId="70A9118C" w14:textId="77777777" w:rsidR="00D41D82" w:rsidRDefault="00D41D82" w:rsidP="00D41D82">
      <w:pPr>
        <w:spacing w:after="200" w:line="276" w:lineRule="auto"/>
        <w:jc w:val="both"/>
        <w:rPr>
          <w:sz w:val="22"/>
        </w:rPr>
      </w:pPr>
      <w:r w:rsidRPr="00D12655">
        <w:rPr>
          <w:sz w:val="22"/>
        </w:rPr>
        <w:lastRenderedPageBreak/>
        <w:t>VTS</w:t>
      </w:r>
      <w:r w:rsidRPr="00D12655">
        <w:rPr>
          <w:sz w:val="22"/>
        </w:rPr>
        <w:tab/>
        <w:t xml:space="preserve">Vessel </w:t>
      </w:r>
      <w:r w:rsidRPr="00D12655">
        <w:rPr>
          <w:rFonts w:hint="eastAsia"/>
          <w:sz w:val="22"/>
        </w:rPr>
        <w:t>T</w:t>
      </w:r>
      <w:r w:rsidRPr="00D12655">
        <w:rPr>
          <w:sz w:val="22"/>
        </w:rPr>
        <w:t xml:space="preserve">raffic </w:t>
      </w:r>
      <w:r w:rsidRPr="00D12655">
        <w:rPr>
          <w:rFonts w:hint="eastAsia"/>
          <w:sz w:val="22"/>
        </w:rPr>
        <w:t>S</w:t>
      </w:r>
      <w:r w:rsidRPr="00D12655">
        <w:rPr>
          <w:sz w:val="22"/>
        </w:rPr>
        <w:t xml:space="preserve">ervices  </w:t>
      </w:r>
    </w:p>
    <w:p w14:paraId="21131927" w14:textId="77777777" w:rsidR="00D41D82" w:rsidRPr="00D12655" w:rsidRDefault="00D41D82" w:rsidP="00D41D82">
      <w:pPr>
        <w:spacing w:after="200" w:line="276" w:lineRule="auto"/>
        <w:jc w:val="both"/>
        <w:rPr>
          <w:sz w:val="22"/>
        </w:rPr>
      </w:pPr>
      <w:r>
        <w:rPr>
          <w:sz w:val="22"/>
        </w:rPr>
        <w:t xml:space="preserve">Other… </w:t>
      </w:r>
    </w:p>
    <w:p w14:paraId="74B8B938" w14:textId="77777777" w:rsidR="00D41D82" w:rsidRDefault="00D41D82" w:rsidP="00D41D82">
      <w:pPr>
        <w:pStyle w:val="Heading1"/>
      </w:pPr>
      <w:bookmarkStart w:id="218" w:name="_Toc157685721"/>
      <w:bookmarkStart w:id="219" w:name="_Toc190343039"/>
      <w:r w:rsidRPr="00D41D82">
        <w:t>REFERENCES</w:t>
      </w:r>
      <w:bookmarkEnd w:id="218"/>
      <w:bookmarkEnd w:id="219"/>
    </w:p>
    <w:p w14:paraId="07379FC9" w14:textId="77777777" w:rsidR="00D41D82" w:rsidRPr="00D41D82" w:rsidRDefault="00D41D82" w:rsidP="00D41D82">
      <w:pPr>
        <w:pStyle w:val="Heading1separationline"/>
      </w:pPr>
    </w:p>
    <w:p w14:paraId="6DA68131" w14:textId="77777777" w:rsidR="00D41D82" w:rsidRPr="00D12655" w:rsidRDefault="00D41D82" w:rsidP="00D41D82">
      <w:pPr>
        <w:numPr>
          <w:ilvl w:val="0"/>
          <w:numId w:val="46"/>
        </w:numPr>
        <w:spacing w:after="200" w:line="276" w:lineRule="auto"/>
        <w:jc w:val="both"/>
        <w:rPr>
          <w:sz w:val="22"/>
        </w:rPr>
      </w:pPr>
      <w:r w:rsidRPr="00D12655">
        <w:rPr>
          <w:sz w:val="22"/>
        </w:rPr>
        <w:t>IMO. Resolution A.1158(32) Guidelines for Vessel Traffic Services</w:t>
      </w:r>
    </w:p>
    <w:p w14:paraId="27B72BB7" w14:textId="77777777" w:rsidR="00D41D82" w:rsidRPr="00D12655" w:rsidRDefault="00D41D82" w:rsidP="00D41D82">
      <w:pPr>
        <w:numPr>
          <w:ilvl w:val="0"/>
          <w:numId w:val="46"/>
        </w:numPr>
        <w:spacing w:after="200" w:line="276" w:lineRule="auto"/>
        <w:jc w:val="both"/>
        <w:rPr>
          <w:sz w:val="22"/>
        </w:rPr>
      </w:pPr>
      <w:r w:rsidRPr="00D12655">
        <w:rPr>
          <w:sz w:val="22"/>
        </w:rPr>
        <w:t>IALA. Recommendation</w:t>
      </w:r>
      <w:r w:rsidRPr="00D12655">
        <w:rPr>
          <w:rFonts w:hint="eastAsia"/>
          <w:sz w:val="22"/>
          <w:lang w:eastAsia="zh-CN"/>
        </w:rPr>
        <w:t xml:space="preserve"> </w:t>
      </w:r>
      <w:r w:rsidRPr="00D12655">
        <w:rPr>
          <w:sz w:val="22"/>
        </w:rPr>
        <w:t>R0103 (V-103) Training and Certification of VTS Personnel</w:t>
      </w:r>
    </w:p>
    <w:p w14:paraId="3914C926" w14:textId="77777777" w:rsidR="00D41D82" w:rsidRPr="00D12655" w:rsidRDefault="00D41D82" w:rsidP="00D41D82">
      <w:pPr>
        <w:numPr>
          <w:ilvl w:val="0"/>
          <w:numId w:val="46"/>
        </w:numPr>
        <w:spacing w:after="200" w:line="276" w:lineRule="auto"/>
        <w:jc w:val="both"/>
        <w:rPr>
          <w:sz w:val="22"/>
        </w:rPr>
      </w:pPr>
      <w:r w:rsidRPr="00D12655">
        <w:rPr>
          <w:sz w:val="22"/>
        </w:rPr>
        <w:t>IALA. Guideline</w:t>
      </w:r>
      <w:r w:rsidRPr="00D12655">
        <w:rPr>
          <w:rFonts w:hint="eastAsia"/>
          <w:sz w:val="22"/>
          <w:lang w:eastAsia="zh-CN"/>
        </w:rPr>
        <w:t xml:space="preserve"> </w:t>
      </w:r>
      <w:r w:rsidRPr="00D12655">
        <w:rPr>
          <w:rFonts w:hint="eastAsia"/>
          <w:sz w:val="22"/>
        </w:rPr>
        <w:t xml:space="preserve">G1150  </w:t>
      </w:r>
      <w:r w:rsidRPr="00D12655">
        <w:rPr>
          <w:rFonts w:hint="eastAsia"/>
          <w:sz w:val="22"/>
          <w:lang w:eastAsia="zh-CN"/>
        </w:rPr>
        <w:t>Esta</w:t>
      </w:r>
      <w:r w:rsidRPr="00D12655">
        <w:rPr>
          <w:sz w:val="22"/>
          <w:lang w:eastAsia="zh-CN"/>
        </w:rPr>
        <w:t>blishing</w:t>
      </w:r>
      <w:r w:rsidRPr="00D12655">
        <w:rPr>
          <w:sz w:val="22"/>
        </w:rPr>
        <w:t>, Planing and  Implementing a VTS</w:t>
      </w:r>
    </w:p>
    <w:p w14:paraId="6D757D16" w14:textId="77777777" w:rsidR="00D41D82" w:rsidRPr="00D12655" w:rsidRDefault="00D41D82" w:rsidP="00D41D82">
      <w:pPr>
        <w:numPr>
          <w:ilvl w:val="0"/>
          <w:numId w:val="46"/>
        </w:numPr>
        <w:spacing w:after="200" w:line="276" w:lineRule="auto"/>
        <w:jc w:val="both"/>
        <w:rPr>
          <w:sz w:val="22"/>
        </w:rPr>
      </w:pPr>
      <w:r w:rsidRPr="00D12655">
        <w:rPr>
          <w:sz w:val="22"/>
        </w:rPr>
        <w:t>IALA. Guideline</w:t>
      </w:r>
      <w:r w:rsidRPr="00D12655">
        <w:rPr>
          <w:rFonts w:hint="eastAsia"/>
          <w:sz w:val="22"/>
          <w:lang w:eastAsia="zh-CN"/>
        </w:rPr>
        <w:t xml:space="preserve"> </w:t>
      </w:r>
      <w:r w:rsidRPr="00D12655">
        <w:rPr>
          <w:sz w:val="22"/>
        </w:rPr>
        <w:t>G1156 Recruitment, Training and Certification of VTS Personnel</w:t>
      </w:r>
    </w:p>
    <w:p w14:paraId="4F4C9D5E" w14:textId="77777777" w:rsidR="00D41D82" w:rsidRPr="00D12655"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C0103-1 VTS Operators Training</w:t>
      </w:r>
    </w:p>
    <w:p w14:paraId="493DFA09" w14:textId="77777777" w:rsidR="00D41D82" w:rsidRPr="00D12655"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C0103-2 VTS Supervisor Training</w:t>
      </w:r>
    </w:p>
    <w:p w14:paraId="69AE11C5" w14:textId="77777777" w:rsidR="00D41D82" w:rsidRPr="00D12655"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C0103-3 VTS On-the-job Training (OJT)</w:t>
      </w:r>
    </w:p>
    <w:p w14:paraId="55EC9EFD" w14:textId="77777777" w:rsidR="00D41D82" w:rsidRDefault="00D41D82" w:rsidP="00D41D82">
      <w:pPr>
        <w:numPr>
          <w:ilvl w:val="0"/>
          <w:numId w:val="46"/>
        </w:numPr>
        <w:spacing w:after="200" w:line="276" w:lineRule="auto"/>
        <w:jc w:val="both"/>
        <w:rPr>
          <w:sz w:val="22"/>
        </w:rPr>
      </w:pPr>
      <w:r w:rsidRPr="00D12655">
        <w:rPr>
          <w:sz w:val="22"/>
        </w:rPr>
        <w:t>IALA.</w:t>
      </w:r>
      <w:r w:rsidRPr="00D12655">
        <w:rPr>
          <w:rFonts w:hint="eastAsia"/>
          <w:sz w:val="22"/>
          <w:lang w:eastAsia="zh-CN"/>
        </w:rPr>
        <w:t xml:space="preserve"> </w:t>
      </w:r>
      <w:r w:rsidRPr="00D12655">
        <w:rPr>
          <w:sz w:val="22"/>
        </w:rPr>
        <w:t>C0103-5 VTS Recurrent, Refresher and Adaptation Training</w:t>
      </w:r>
    </w:p>
    <w:p w14:paraId="36E7C83D" w14:textId="77777777" w:rsidR="00D41D82" w:rsidRDefault="00D41D82" w:rsidP="00CB1D11">
      <w:pPr>
        <w:pStyle w:val="BodyText"/>
        <w:suppressAutoHyphens/>
        <w:rPr>
          <w:lang w:eastAsia="zh-CN"/>
        </w:rPr>
      </w:pPr>
    </w:p>
    <w:p w14:paraId="3111A70D" w14:textId="77777777" w:rsidR="00D41D82" w:rsidRDefault="00D41D82" w:rsidP="00CB1D11">
      <w:pPr>
        <w:pStyle w:val="BodyText"/>
        <w:suppressAutoHyphens/>
        <w:rPr>
          <w:lang w:eastAsia="zh-CN"/>
        </w:rPr>
      </w:pPr>
    </w:p>
    <w:p w14:paraId="6F930D3D" w14:textId="77777777" w:rsidR="00D41D82" w:rsidRDefault="00D41D82">
      <w:pPr>
        <w:spacing w:after="200" w:line="276" w:lineRule="auto"/>
        <w:rPr>
          <w:sz w:val="22"/>
        </w:rPr>
      </w:pPr>
      <w:r>
        <w:br w:type="page"/>
      </w:r>
    </w:p>
    <w:p w14:paraId="46A7C71D" w14:textId="792BCEA8" w:rsidR="00D41D82" w:rsidRDefault="00D41D82" w:rsidP="00CB1D11">
      <w:pPr>
        <w:pStyle w:val="BodyText"/>
        <w:suppressAutoHyphens/>
      </w:pPr>
      <w:r>
        <w:lastRenderedPageBreak/>
        <w:t xml:space="preserve">IALA Guideline Template – for reference </w:t>
      </w:r>
    </w:p>
    <w:p w14:paraId="12B1A5A7" w14:textId="54471970" w:rsidR="002735DD" w:rsidRPr="00F55AD7" w:rsidRDefault="00820C2C" w:rsidP="00CB1D11">
      <w:pPr>
        <w:pStyle w:val="BodyText"/>
        <w:suppressAutoHyphens/>
      </w:pPr>
      <w:r>
        <w:t xml:space="preserve">Footnotes </w:t>
      </w:r>
      <w:r w:rsidR="00DD69FB">
        <w:t xml:space="preserve">should be used sparingly but </w:t>
      </w:r>
      <w:r>
        <w:t xml:space="preserve">can be inserted and are found in </w:t>
      </w:r>
      <w:r w:rsidRPr="00DD69FB">
        <w:rPr>
          <w:b/>
          <w:bCs/>
        </w:rPr>
        <w:t>Footnote</w:t>
      </w:r>
      <w:r w:rsidR="00DD69FB" w:rsidRPr="00DD69FB">
        <w:rPr>
          <w:b/>
          <w:bCs/>
        </w:rPr>
        <w:t xml:space="preserve"> Reference</w:t>
      </w:r>
      <w:r>
        <w:t xml:space="preserve"> style at the bottom of the page</w:t>
      </w:r>
      <w:r w:rsidR="000C2857">
        <w:rPr>
          <w:rStyle w:val="FootnoteReference"/>
        </w:rPr>
        <w:footnoteReference w:id="2"/>
      </w:r>
      <w:r>
        <w:t>.</w:t>
      </w:r>
    </w:p>
    <w:p w14:paraId="442CB901" w14:textId="77777777" w:rsidR="00586C48" w:rsidRPr="00F55AD7" w:rsidRDefault="00820C2C" w:rsidP="00CB1D11">
      <w:pPr>
        <w:pStyle w:val="BodyText"/>
        <w:suppressAutoHyphens/>
        <w:jc w:val="center"/>
      </w:pPr>
      <w:r>
        <w:rPr>
          <w:noProof/>
        </w:rPr>
        <w:drawing>
          <wp:inline distT="0" distB="0" distL="0" distR="0" wp14:anchorId="2EB4336D" wp14:editId="5225B83C">
            <wp:extent cx="1743075" cy="1306153"/>
            <wp:effectExtent l="0" t="0" r="0" b="889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49880" cy="1311252"/>
                    </a:xfrm>
                    <a:prstGeom prst="rect">
                      <a:avLst/>
                    </a:prstGeom>
                    <a:noFill/>
                  </pic:spPr>
                </pic:pic>
              </a:graphicData>
            </a:graphic>
          </wp:inline>
        </w:drawing>
      </w:r>
    </w:p>
    <w:p w14:paraId="02C24431" w14:textId="77777777" w:rsidR="00586C48" w:rsidRDefault="00820C2C" w:rsidP="00CB1D11">
      <w:pPr>
        <w:pStyle w:val="Figurecaption"/>
        <w:suppressAutoHyphens/>
      </w:pPr>
      <w:bookmarkStart w:id="220" w:name="_Toc57212718"/>
      <w:bookmarkStart w:id="221" w:name="_Toc190343048"/>
      <w:r>
        <w:t>Example</w:t>
      </w:r>
      <w:r w:rsidR="00642ECC">
        <w:t xml:space="preserve"> of wrapping in line with text</w:t>
      </w:r>
      <w:bookmarkEnd w:id="220"/>
      <w:bookmarkEnd w:id="221"/>
    </w:p>
    <w:p w14:paraId="71BEC3B2" w14:textId="77777777" w:rsidR="00820C2C" w:rsidRPr="00820C2C" w:rsidRDefault="00820C2C" w:rsidP="00CB1D11">
      <w:pPr>
        <w:pStyle w:val="BodyText"/>
        <w:suppressAutoHyphens/>
      </w:pPr>
      <w:bookmarkStart w:id="222" w:name="_Hlk59195193"/>
      <w:r w:rsidRPr="00820C2C">
        <w:t xml:space="preserve">Figures should be centred with wrapping </w:t>
      </w:r>
      <w:r w:rsidRPr="007A4FEF">
        <w:rPr>
          <w:b/>
          <w:bCs/>
        </w:rPr>
        <w:t xml:space="preserve">In </w:t>
      </w:r>
      <w:r w:rsidR="007A4FEF" w:rsidRPr="007A4FEF">
        <w:rPr>
          <w:b/>
          <w:bCs/>
        </w:rPr>
        <w:t>L</w:t>
      </w:r>
      <w:r w:rsidRPr="007A4FEF">
        <w:rPr>
          <w:b/>
          <w:bCs/>
        </w:rPr>
        <w:t xml:space="preserve">ine with </w:t>
      </w:r>
      <w:r w:rsidR="007A4FEF" w:rsidRPr="007A4FEF">
        <w:rPr>
          <w:b/>
          <w:bCs/>
        </w:rPr>
        <w:t>T</w:t>
      </w:r>
      <w:r w:rsidRPr="007A4FEF">
        <w:rPr>
          <w:b/>
          <w:bCs/>
        </w:rPr>
        <w:t>ext</w:t>
      </w:r>
      <w:r w:rsidRPr="00820C2C">
        <w:t xml:space="preserve"> and labelled by writing the figure titles using</w:t>
      </w:r>
      <w:r w:rsidRPr="007A4FEF">
        <w:t xml:space="preserve"> the</w:t>
      </w:r>
      <w:r w:rsidRPr="007A4FEF">
        <w:rPr>
          <w:b/>
          <w:bCs/>
        </w:rPr>
        <w:t xml:space="preserve"> Figure caption</w:t>
      </w:r>
      <w:r w:rsidRPr="00820C2C">
        <w:t xml:space="preserve"> style below the figure. It is important to note that figures</w:t>
      </w:r>
      <w:r w:rsidR="007A4FEF">
        <w:t xml:space="preserve"> and</w:t>
      </w:r>
      <w:r w:rsidRPr="00820C2C">
        <w:t xml:space="preserve"> tables should be labelled in this manner with their respective styles to ensure that the tables in the contents section are updated correctly.  </w:t>
      </w:r>
    </w:p>
    <w:bookmarkEnd w:id="222"/>
    <w:p w14:paraId="3E6670D6" w14:textId="77777777" w:rsidR="00642ECC" w:rsidRDefault="00642ECC" w:rsidP="00CB1D11">
      <w:pPr>
        <w:pStyle w:val="BodyText"/>
        <w:suppressAutoHyphens/>
      </w:pPr>
    </w:p>
    <w:p w14:paraId="7B03A52B" w14:textId="77777777" w:rsidR="00642ECC" w:rsidRDefault="00586C66" w:rsidP="00CB1D11">
      <w:pPr>
        <w:pStyle w:val="Heading5"/>
        <w:suppressAutoHyphens/>
      </w:pPr>
      <w:r>
        <w:t xml:space="preserve">Alternative figure layout – </w:t>
      </w:r>
      <w:r w:rsidRPr="00586C66">
        <w:t>Heading</w:t>
      </w:r>
      <w:r>
        <w:t xml:space="preserve"> 5 style</w:t>
      </w:r>
    </w:p>
    <w:p w14:paraId="55E4643F" w14:textId="77777777" w:rsidR="00362816" w:rsidRDefault="00642ECC" w:rsidP="00CB1D11">
      <w:pPr>
        <w:pStyle w:val="BodyText"/>
        <w:suppressAutoHyphens/>
      </w:pPr>
      <w:bookmarkStart w:id="223" w:name="_Hlk59195221"/>
      <w:r>
        <w:rPr>
          <w:noProof/>
        </w:rPr>
        <w:drawing>
          <wp:anchor distT="0" distB="0" distL="114300" distR="114300" simplePos="0" relativeHeight="251658240" behindDoc="0" locked="0" layoutInCell="1" allowOverlap="1" wp14:anchorId="0C19B542" wp14:editId="514B6830">
            <wp:simplePos x="0" y="0"/>
            <wp:positionH relativeFrom="column">
              <wp:posOffset>4434205</wp:posOffset>
            </wp:positionH>
            <wp:positionV relativeFrom="paragraph">
              <wp:posOffset>2540</wp:posOffset>
            </wp:positionV>
            <wp:extent cx="1915795" cy="2181225"/>
            <wp:effectExtent l="0" t="0" r="8255" b="95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15795" cy="2181225"/>
                    </a:xfrm>
                    <a:prstGeom prst="rect">
                      <a:avLst/>
                    </a:prstGeom>
                    <a:noFill/>
                  </pic:spPr>
                </pic:pic>
              </a:graphicData>
            </a:graphic>
            <wp14:sizeRelH relativeFrom="page">
              <wp14:pctWidth>0</wp14:pctWidth>
            </wp14:sizeRelH>
            <wp14:sizeRelV relativeFrom="page">
              <wp14:pctHeight>0</wp14:pctHeight>
            </wp14:sizeRelV>
          </wp:anchor>
        </w:drawing>
      </w:r>
      <w:r w:rsidR="00362816">
        <w:t xml:space="preserve">Alternatively, figures can be offset with </w:t>
      </w:r>
      <w:r w:rsidR="007A4FEF" w:rsidRPr="007A4FEF">
        <w:rPr>
          <w:b/>
          <w:bCs/>
        </w:rPr>
        <w:t>Square</w:t>
      </w:r>
      <w:r w:rsidR="00362816">
        <w:t xml:space="preserve"> text wrapping so that the text does not overlap the figure but arranges the paragraph such that it continues onto the next line in an appropriately sized paragraph. </w:t>
      </w:r>
    </w:p>
    <w:p w14:paraId="35E6A805" w14:textId="77777777" w:rsidR="00F52277" w:rsidRDefault="00F52277" w:rsidP="00CB1D11">
      <w:pPr>
        <w:pStyle w:val="BodyText"/>
        <w:suppressAutoHyphens/>
      </w:pPr>
      <w:r>
        <w:t>If no figures are included in the guideline, the respective table on the contents page should be deleted</w:t>
      </w:r>
      <w:r w:rsidR="005F1314">
        <w:t>.</w:t>
      </w:r>
    </w:p>
    <w:bookmarkEnd w:id="223"/>
    <w:p w14:paraId="6CC88734" w14:textId="77777777" w:rsidR="00642ECC" w:rsidRDefault="00642ECC" w:rsidP="00CB1D11">
      <w:pPr>
        <w:pStyle w:val="BodyText"/>
        <w:suppressAutoHyphens/>
      </w:pPr>
    </w:p>
    <w:p w14:paraId="63F7C95A" w14:textId="77777777" w:rsidR="00642ECC" w:rsidRDefault="00642ECC" w:rsidP="00CB1D11">
      <w:pPr>
        <w:pStyle w:val="BodyText"/>
        <w:suppressAutoHyphens/>
      </w:pPr>
    </w:p>
    <w:p w14:paraId="33F47E74" w14:textId="77777777" w:rsidR="00642ECC" w:rsidRDefault="00642ECC" w:rsidP="00CB1D11">
      <w:pPr>
        <w:pStyle w:val="BodyText"/>
        <w:suppressAutoHyphens/>
      </w:pPr>
    </w:p>
    <w:p w14:paraId="45A3EC2D" w14:textId="77777777" w:rsidR="00642ECC" w:rsidRDefault="00642ECC" w:rsidP="00CB1D11">
      <w:pPr>
        <w:pStyle w:val="BodyText"/>
        <w:suppressAutoHyphens/>
        <w:jc w:val="right"/>
      </w:pPr>
    </w:p>
    <w:p w14:paraId="3CA8517D" w14:textId="77777777" w:rsidR="00642ECC" w:rsidRDefault="00642ECC" w:rsidP="00CB1D11">
      <w:pPr>
        <w:pStyle w:val="BodyText"/>
        <w:suppressAutoHyphens/>
        <w:jc w:val="right"/>
      </w:pPr>
    </w:p>
    <w:p w14:paraId="204B0BC4" w14:textId="77777777" w:rsidR="00642ECC" w:rsidRDefault="00642ECC" w:rsidP="00CB1D11">
      <w:pPr>
        <w:pStyle w:val="Figurecaption"/>
        <w:suppressAutoHyphens/>
        <w:jc w:val="right"/>
      </w:pPr>
      <w:bookmarkStart w:id="224" w:name="_Toc57212719"/>
      <w:bookmarkStart w:id="225" w:name="_Toc190343049"/>
      <w:r>
        <w:t>Example of wrapped square</w:t>
      </w:r>
      <w:bookmarkEnd w:id="224"/>
      <w:bookmarkEnd w:id="225"/>
    </w:p>
    <w:p w14:paraId="733E6D8B" w14:textId="77777777" w:rsidR="00854BCE" w:rsidRPr="00F55AD7" w:rsidRDefault="00646AFD" w:rsidP="00CB1D11">
      <w:pPr>
        <w:pStyle w:val="Heading1"/>
        <w:suppressAutoHyphens/>
        <w:rPr>
          <w:caps w:val="0"/>
        </w:rPr>
      </w:pPr>
      <w:bookmarkStart w:id="226" w:name="_Toc190343040"/>
      <w:r w:rsidRPr="00F55AD7">
        <w:rPr>
          <w:caps w:val="0"/>
        </w:rPr>
        <w:t>DEFINITIONS</w:t>
      </w:r>
      <w:bookmarkEnd w:id="226"/>
    </w:p>
    <w:p w14:paraId="3CFD6FF2" w14:textId="77777777" w:rsidR="00646AFD" w:rsidRPr="00F55AD7" w:rsidRDefault="00646AFD" w:rsidP="00CB1D11">
      <w:pPr>
        <w:pStyle w:val="Heading1separationline"/>
        <w:suppressAutoHyphens/>
      </w:pPr>
    </w:p>
    <w:p w14:paraId="61BC79E5" w14:textId="77777777" w:rsidR="00933EE0" w:rsidRDefault="00C843AC" w:rsidP="00CB1D11">
      <w:pPr>
        <w:pStyle w:val="BodyText"/>
        <w:suppressAutoHyphens/>
      </w:pPr>
      <w:bookmarkStart w:id="227"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sidR="002C605E">
        <w:rPr>
          <w:rStyle w:val="BodyTextChar"/>
        </w:rPr>
        <w:t>d</w:t>
      </w:r>
      <w:r w:rsidRPr="00C843AC">
        <w:rPr>
          <w:rStyle w:val="BodyTextChar"/>
        </w:rPr>
        <w:t xml:space="preserve">ictionary) at </w:t>
      </w:r>
      <w:hyperlink r:id="rId31"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169D1E03" w14:textId="77777777" w:rsidR="00AD12E6" w:rsidRDefault="00AD12E6" w:rsidP="00CB1D11">
      <w:pPr>
        <w:pStyle w:val="Heading1"/>
        <w:keepLines w:val="0"/>
        <w:suppressAutoHyphens/>
      </w:pPr>
      <w:bookmarkStart w:id="228" w:name="_Toc190343041"/>
      <w:bookmarkStart w:id="229" w:name="_Hlk59202516"/>
      <w:bookmarkEnd w:id="227"/>
      <w:r>
        <w:lastRenderedPageBreak/>
        <w:t>abbreviations</w:t>
      </w:r>
      <w:bookmarkEnd w:id="228"/>
    </w:p>
    <w:p w14:paraId="24950812" w14:textId="77777777" w:rsidR="00AD12E6" w:rsidRDefault="00AD12E6" w:rsidP="00CB1D11">
      <w:pPr>
        <w:pStyle w:val="Heading1separationline"/>
        <w:keepNext/>
        <w:suppressAutoHyphens/>
      </w:pPr>
    </w:p>
    <w:p w14:paraId="0463701C" w14:textId="77777777" w:rsidR="001D11AC" w:rsidRPr="001D11AC" w:rsidRDefault="001D11AC" w:rsidP="00CB1D11">
      <w:pPr>
        <w:pStyle w:val="BodyText"/>
        <w:keepNext/>
        <w:suppressAutoHyphens/>
      </w:pPr>
      <w:r w:rsidRPr="001D11AC">
        <w:t xml:space="preserve">This section should be typed with the </w:t>
      </w:r>
      <w:r w:rsidRPr="001D11AC">
        <w:rPr>
          <w:b/>
          <w:bCs/>
        </w:rPr>
        <w:t>A</w:t>
      </w:r>
      <w:r w:rsidR="00AD12E6">
        <w:rPr>
          <w:b/>
          <w:bCs/>
        </w:rPr>
        <w:t>bbreviations</w:t>
      </w:r>
      <w:r w:rsidRPr="001D11AC">
        <w:t xml:space="preserve"> style. The acronym or initialism is typed and then tab is pressed so that the style inserts the appropriate tabs and paragraph spacings e.g.:</w:t>
      </w:r>
    </w:p>
    <w:p w14:paraId="75D0A647" w14:textId="77777777" w:rsidR="001D11AC" w:rsidRPr="005F1314" w:rsidRDefault="001D11AC" w:rsidP="00CB1D11">
      <w:pPr>
        <w:pStyle w:val="Abbreviations"/>
        <w:keepNext/>
        <w:suppressAutoHyphens/>
      </w:pPr>
      <w:r w:rsidRPr="005F1314">
        <w:t>NGO</w:t>
      </w:r>
      <w:r w:rsidRPr="005F1314">
        <w:tab/>
        <w:t>Non-governmental organi</w:t>
      </w:r>
      <w:r w:rsidR="002C605E">
        <w:t>z</w:t>
      </w:r>
      <w:r w:rsidRPr="005F1314">
        <w:t>ation</w:t>
      </w:r>
    </w:p>
    <w:p w14:paraId="6087F644" w14:textId="77777777" w:rsidR="001D11AC" w:rsidRPr="005F1314" w:rsidRDefault="001D11AC" w:rsidP="00CB1D11">
      <w:pPr>
        <w:pStyle w:val="Abbreviations"/>
        <w:keepNext/>
        <w:suppressAutoHyphens/>
      </w:pPr>
      <w:r w:rsidRPr="005F1314">
        <w:t>VTS</w:t>
      </w:r>
      <w:r w:rsidRPr="005F1314">
        <w:tab/>
        <w:t>Vessel Traffic Services</w:t>
      </w:r>
    </w:p>
    <w:p w14:paraId="5AFF6DF0" w14:textId="77777777" w:rsidR="001D11AC" w:rsidRPr="001D11AC" w:rsidRDefault="001D11AC" w:rsidP="00CB1D11">
      <w:pPr>
        <w:pStyle w:val="BodyText"/>
        <w:keepNext/>
        <w:suppressAutoHyphens/>
      </w:pPr>
      <w:r w:rsidRPr="001D11AC">
        <w:t xml:space="preserve">The list should be typed in alphabetical order. The text automatically aligns as an indented paragraph until carriage return is hit and then the next </w:t>
      </w:r>
      <w:r w:rsidR="00AD12E6">
        <w:t>term</w:t>
      </w:r>
      <w:r w:rsidRPr="001D11AC">
        <w:t xml:space="preserve"> can be entered.</w:t>
      </w:r>
    </w:p>
    <w:p w14:paraId="142964DC" w14:textId="77777777" w:rsidR="00224DAB" w:rsidRPr="00224DAB" w:rsidRDefault="00200579" w:rsidP="00CB1D11">
      <w:pPr>
        <w:pStyle w:val="Heading1"/>
        <w:suppressAutoHyphens/>
      </w:pPr>
      <w:bookmarkStart w:id="230" w:name="_Toc190343042"/>
      <w:bookmarkEnd w:id="229"/>
      <w:r>
        <w:t>references</w:t>
      </w:r>
      <w:bookmarkEnd w:id="230"/>
    </w:p>
    <w:p w14:paraId="130F0924" w14:textId="77777777" w:rsidR="00200579" w:rsidRDefault="00200579" w:rsidP="00CB1D11">
      <w:pPr>
        <w:pStyle w:val="Heading1separationline"/>
        <w:suppressAutoHyphens/>
      </w:pPr>
    </w:p>
    <w:p w14:paraId="42DE6CEA" w14:textId="77777777" w:rsidR="00CF10E3" w:rsidRPr="00CF10E3" w:rsidRDefault="00CF10E3" w:rsidP="00CB1D11">
      <w:pPr>
        <w:pStyle w:val="BodyText"/>
        <w:suppressAutoHyphens/>
      </w:pPr>
      <w:bookmarkStart w:id="231" w:name="_Hlk59209161"/>
      <w:r w:rsidRPr="00CF10E3">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CF10E3" w:rsidRDefault="00CF10E3" w:rsidP="00CB1D11">
      <w:pPr>
        <w:pStyle w:val="BodyText"/>
        <w:suppressAutoHyphens/>
      </w:pPr>
      <w:bookmarkStart w:id="232" w:name="_Hlk60409076"/>
      <w:r w:rsidRPr="00CF10E3">
        <w:t xml:space="preserve">The reference should be listed in the References section in the following syntax using the </w:t>
      </w:r>
      <w:r w:rsidRPr="00CF10E3">
        <w:rPr>
          <w:b/>
          <w:bCs/>
        </w:rPr>
        <w:t>Reference</w:t>
      </w:r>
      <w:r w:rsidRPr="00CF10E3">
        <w:t xml:space="preserve"> </w:t>
      </w:r>
      <w:r w:rsidR="0022582A" w:rsidRPr="00456DE1">
        <w:rPr>
          <w:b/>
          <w:bCs/>
        </w:rPr>
        <w:t>list</w:t>
      </w:r>
      <w:r w:rsidR="0022582A">
        <w:t xml:space="preserve"> </w:t>
      </w:r>
      <w:r w:rsidRPr="00CF10E3">
        <w:t>style:</w:t>
      </w:r>
    </w:p>
    <w:p w14:paraId="62D2A2F3" w14:textId="77777777" w:rsidR="005F1314" w:rsidRDefault="00A23CAC" w:rsidP="00CB1D11">
      <w:pPr>
        <w:pStyle w:val="BodyText"/>
        <w:suppressAutoHyphens/>
        <w:jc w:val="center"/>
      </w:pPr>
      <w:r>
        <w:rPr>
          <w:rStyle w:val="BodyTextChar"/>
        </w:rPr>
        <w:t>[</w:t>
      </w:r>
      <w:r w:rsidR="0022582A">
        <w:rPr>
          <w:rStyle w:val="BodyTextChar"/>
        </w:rPr>
        <w:t xml:space="preserve">Author </w:t>
      </w:r>
      <w:r w:rsidR="00CF10E3" w:rsidRPr="00CF10E3">
        <w:rPr>
          <w:rStyle w:val="BodyTextChar"/>
        </w:rPr>
        <w:t>surname</w:t>
      </w:r>
      <w:r>
        <w:rPr>
          <w:rStyle w:val="BodyTextChar"/>
        </w:rPr>
        <w:t>,] &lt;</w:t>
      </w:r>
      <w:r w:rsidR="00CF10E3" w:rsidRPr="00CF10E3">
        <w:rPr>
          <w:rStyle w:val="BodyTextChar"/>
        </w:rPr>
        <w:t>space</w:t>
      </w:r>
      <w:r>
        <w:rPr>
          <w:rStyle w:val="BodyTextChar"/>
        </w:rPr>
        <w:t>&gt; [</w:t>
      </w:r>
      <w:r w:rsidR="00CF10E3" w:rsidRPr="00CF10E3">
        <w:rPr>
          <w:rStyle w:val="BodyTextChar"/>
        </w:rPr>
        <w:t>initial.</w:t>
      </w:r>
      <w:r>
        <w:rPr>
          <w:rStyle w:val="BodyTextChar"/>
        </w:rPr>
        <w:t>] &lt;</w:t>
      </w:r>
      <w:r w:rsidR="00CF10E3" w:rsidRPr="00CF10E3">
        <w:rPr>
          <w:rStyle w:val="BodyTextChar"/>
        </w:rPr>
        <w:t>space</w:t>
      </w:r>
      <w:r>
        <w:rPr>
          <w:rStyle w:val="BodyTextChar"/>
        </w:rPr>
        <w:t>&gt; [</w:t>
      </w:r>
      <w:r w:rsidR="00CF10E3" w:rsidRPr="00CF10E3">
        <w:rPr>
          <w:rStyle w:val="BodyTextChar"/>
        </w:rPr>
        <w:t>year</w:t>
      </w:r>
      <w:r>
        <w:rPr>
          <w:rStyle w:val="BodyTextChar"/>
        </w:rPr>
        <w:t>] &lt;</w:t>
      </w:r>
      <w:r w:rsidR="00CF10E3" w:rsidRPr="00CF10E3">
        <w:rPr>
          <w:rStyle w:val="BodyTextChar"/>
        </w:rPr>
        <w:t>space</w:t>
      </w:r>
      <w:r>
        <w:rPr>
          <w:rStyle w:val="BodyTextChar"/>
        </w:rPr>
        <w:t>&gt; [</w:t>
      </w:r>
      <w:r w:rsidR="0022582A">
        <w:rPr>
          <w:rStyle w:val="BodyTextChar"/>
        </w:rPr>
        <w:t>title</w:t>
      </w:r>
      <w:r w:rsidR="00CF10E3" w:rsidRPr="00CF10E3">
        <w:t>.</w:t>
      </w:r>
      <w:r>
        <w:t>]</w:t>
      </w:r>
    </w:p>
    <w:p w14:paraId="45C238F1" w14:textId="77777777" w:rsidR="00CF10E3" w:rsidRPr="00CF10E3" w:rsidRDefault="00CF10E3" w:rsidP="00CB1D11">
      <w:pPr>
        <w:pStyle w:val="BodyText"/>
        <w:suppressAutoHyphens/>
        <w:jc w:val="left"/>
      </w:pPr>
      <w:r w:rsidRPr="00CF10E3">
        <w:t>For example:</w:t>
      </w:r>
    </w:p>
    <w:p w14:paraId="470F4846" w14:textId="77777777" w:rsidR="00CF10E3" w:rsidRPr="00CF10E3" w:rsidRDefault="00CF10E3" w:rsidP="00CB1D11">
      <w:pPr>
        <w:pStyle w:val="BodyTex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rsidR="00286250">
        <w:t xml:space="preserve"> [2].</w:t>
      </w:r>
      <w:r w:rsidRPr="00CF10E3">
        <w:t xml:space="preserve">” </w:t>
      </w:r>
    </w:p>
    <w:p w14:paraId="30546D4A" w14:textId="77777777" w:rsidR="00CF10E3" w:rsidRPr="00CF10E3" w:rsidRDefault="00CF10E3" w:rsidP="00CB1D11">
      <w:pPr>
        <w:pStyle w:val="BodyText"/>
        <w:suppressAutoHyphens/>
      </w:pPr>
      <w:r w:rsidRPr="00CF10E3">
        <w:t xml:space="preserve">should be included in the reference list as follows: </w:t>
      </w:r>
    </w:p>
    <w:p w14:paraId="31F16AC7" w14:textId="77777777" w:rsidR="00CF10E3" w:rsidRPr="00CF10E3" w:rsidRDefault="00CF10E3" w:rsidP="00CB1D11">
      <w:pPr>
        <w:pStyle w:val="Reference"/>
        <w:suppressAutoHyphens/>
      </w:pPr>
      <w:bookmarkStart w:id="233" w:name="_Hlk58941431"/>
      <w:bookmarkStart w:id="234" w:name="_Hlk58941398"/>
      <w:bookmarkEnd w:id="232"/>
      <w:r w:rsidRPr="00CF10E3">
        <w:t>Hawking, S. (2001) The Universe in a Nutshell.</w:t>
      </w:r>
    </w:p>
    <w:p w14:paraId="159A254B" w14:textId="77777777" w:rsidR="00CF10E3" w:rsidRDefault="00CF10E3" w:rsidP="00CB1D11">
      <w:pPr>
        <w:pStyle w:val="Reference"/>
        <w:suppressAutoHyphens/>
      </w:pPr>
      <w:bookmarkStart w:id="235" w:name="_Hlk58941458"/>
      <w:bookmarkEnd w:id="233"/>
      <w:r w:rsidRPr="00CF10E3">
        <w:t>Hawking, S. (1988) A Brief History of Time.</w:t>
      </w:r>
    </w:p>
    <w:bookmarkEnd w:id="234"/>
    <w:bookmarkEnd w:id="235"/>
    <w:p w14:paraId="55956F48" w14:textId="77777777" w:rsidR="003032C4" w:rsidRDefault="009F4A19" w:rsidP="00CB1D11">
      <w:pPr>
        <w:pStyle w:val="BodyText"/>
        <w:suppressAutoHyphens/>
      </w:pPr>
      <w:r>
        <w:t xml:space="preserve">The </w:t>
      </w:r>
      <w:r w:rsidRPr="00456DE1">
        <w:rPr>
          <w:b/>
          <w:bCs/>
        </w:rPr>
        <w:t>R</w:t>
      </w:r>
      <w:r w:rsidR="009630F5" w:rsidRPr="00456DE1">
        <w:rPr>
          <w:b/>
          <w:bCs/>
        </w:rPr>
        <w:t xml:space="preserve">eference </w:t>
      </w:r>
      <w:r w:rsidR="00CB7D0F" w:rsidRPr="00456DE1">
        <w:rPr>
          <w:b/>
          <w:bCs/>
        </w:rPr>
        <w:t>list</w:t>
      </w:r>
      <w:r w:rsidR="00CB7D0F">
        <w:t xml:space="preserve"> </w:t>
      </w:r>
      <w:r>
        <w:t>style will add a number for the reference as soon as you start typing the text and the paragraph will automatically align with the first line of text. Press</w:t>
      </w:r>
      <w:r w:rsidR="0022582A">
        <w:t xml:space="preserve"> </w:t>
      </w:r>
      <w:r>
        <w:t xml:space="preserve">return to </w:t>
      </w:r>
      <w:r w:rsidR="00213436">
        <w:t>enter a new reference in the list.</w:t>
      </w:r>
    </w:p>
    <w:p w14:paraId="60DB1078" w14:textId="77777777" w:rsidR="0004255E" w:rsidRDefault="0004255E" w:rsidP="00CB1D11">
      <w:pPr>
        <w:pStyle w:val="Heading1"/>
        <w:suppressAutoHyphens/>
      </w:pPr>
      <w:bookmarkStart w:id="236" w:name="_Toc190343043"/>
      <w:bookmarkEnd w:id="231"/>
      <w:r>
        <w:t>Further reading</w:t>
      </w:r>
      <w:bookmarkEnd w:id="236"/>
    </w:p>
    <w:p w14:paraId="4F13BA56" w14:textId="77777777" w:rsidR="0004255E" w:rsidRDefault="0004255E" w:rsidP="00CB1D11">
      <w:pPr>
        <w:pStyle w:val="Heading1separationline"/>
        <w:suppressAutoHyphens/>
      </w:pPr>
    </w:p>
    <w:p w14:paraId="42E060EA" w14:textId="77777777" w:rsidR="0022582A" w:rsidRDefault="0022582A" w:rsidP="00CB1D11">
      <w:pPr>
        <w:pStyle w:val="BodyText"/>
        <w:suppressAutoHyphens/>
      </w:pPr>
      <w:bookmarkStart w:id="237" w:name="_Hlk58941611"/>
      <w:bookmarkStart w:id="238" w:name="_Hlk59209242"/>
      <w:r>
        <w:t xml:space="preserve">Any texts 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34F2CB86" w14:textId="77777777" w:rsidR="0022582A" w:rsidRDefault="0022582A" w:rsidP="00CB1D11">
      <w:pPr>
        <w:pStyle w:val="Furtherreading"/>
        <w:suppressAutoHyphens/>
      </w:pPr>
      <w:bookmarkStart w:id="239" w:name="_Hlk58941649"/>
      <w:bookmarkEnd w:id="237"/>
      <w:r>
        <w:t>Einstein, A. (1905) Relativity: The Special and General Theory of Relativity</w:t>
      </w:r>
    </w:p>
    <w:p w14:paraId="61769757" w14:textId="77777777" w:rsidR="00001616" w:rsidRDefault="0022582A" w:rsidP="00CB1D11">
      <w:pPr>
        <w:pStyle w:val="Furtherreading"/>
        <w:suppressAutoHyphens/>
      </w:pPr>
      <w:r>
        <w:t>Idle, E. (1984) The Galaxy Song</w:t>
      </w:r>
    </w:p>
    <w:p w14:paraId="1D98BF45" w14:textId="77777777" w:rsidR="00001616" w:rsidRDefault="00001616" w:rsidP="00CB1D11">
      <w:pPr>
        <w:suppressAutoHyphens/>
        <w:spacing w:after="200" w:line="276" w:lineRule="auto"/>
        <w:rPr>
          <w:sz w:val="22"/>
        </w:rPr>
      </w:pPr>
      <w:r>
        <w:br w:type="page"/>
      </w:r>
    </w:p>
    <w:p w14:paraId="07EE8BAB" w14:textId="77777777" w:rsidR="00001616" w:rsidRDefault="00001616" w:rsidP="00CB1D11">
      <w:pPr>
        <w:pStyle w:val="Heading1"/>
        <w:suppressAutoHyphens/>
      </w:pPr>
      <w:bookmarkStart w:id="240" w:name="_Toc190343044"/>
      <w:r>
        <w:lastRenderedPageBreak/>
        <w:t>Index</w:t>
      </w:r>
      <w:bookmarkEnd w:id="240"/>
    </w:p>
    <w:p w14:paraId="6570CB2D" w14:textId="77777777" w:rsidR="00E5035D" w:rsidRDefault="00326BB4" w:rsidP="00CB1D11">
      <w:pPr>
        <w:pStyle w:val="BodyText"/>
        <w:suppressAutoHyphens/>
      </w:pPr>
      <w:r>
        <w:fldChar w:fldCharType="begin"/>
      </w:r>
      <w:r>
        <w:instrText xml:space="preserve"> INDEX \c "2" \z "2057" </w:instrText>
      </w:r>
      <w:r>
        <w:fldChar w:fldCharType="separate"/>
      </w:r>
      <w:r>
        <w:rPr>
          <w:b/>
          <w:bCs/>
          <w:noProof/>
          <w:lang w:val="en-US"/>
        </w:rPr>
        <w:t>No index entries found.</w:t>
      </w:r>
      <w:r>
        <w:fldChar w:fldCharType="end"/>
      </w:r>
    </w:p>
    <w:bookmarkEnd w:id="238"/>
    <w:bookmarkEnd w:id="239"/>
    <w:p w14:paraId="332F760F" w14:textId="77777777" w:rsidR="00456DE1" w:rsidRDefault="00456DE1" w:rsidP="00CB1D11">
      <w:pPr>
        <w:pStyle w:val="BodyText"/>
        <w:suppressAutoHyphens/>
      </w:pPr>
    </w:p>
    <w:p w14:paraId="3ED0E8D4" w14:textId="77777777" w:rsidR="00E877DC" w:rsidRDefault="00E877DC" w:rsidP="00CB1D11">
      <w:pPr>
        <w:pStyle w:val="Equation"/>
        <w:suppressAutoHyphens/>
        <w:rPr>
          <w:rFonts w:eastAsia="Calibri" w:cs="Calibri"/>
          <w:color w:val="407EC9"/>
          <w:sz w:val="28"/>
          <w:szCs w:val="28"/>
        </w:rPr>
      </w:pPr>
      <w:r>
        <w:br w:type="page"/>
      </w:r>
    </w:p>
    <w:p w14:paraId="6F80DC83" w14:textId="77777777" w:rsidR="00E877DC" w:rsidRDefault="00E877DC" w:rsidP="00D656A2">
      <w:pPr>
        <w:pStyle w:val="Appendix"/>
      </w:pPr>
      <w:r w:rsidRPr="00586C66">
        <w:lastRenderedPageBreak/>
        <w:t>Example</w:t>
      </w:r>
      <w:r>
        <w:t xml:space="preserve"> of appendix Title </w:t>
      </w:r>
      <w:r w:rsidR="00F91B03">
        <w:t>(</w:t>
      </w:r>
      <w:r w:rsidR="0009165E">
        <w:t>Head 1</w:t>
      </w:r>
      <w:r w:rsidR="00F91B03">
        <w:t>)</w:t>
      </w:r>
      <w:r w:rsidR="0009165E">
        <w:t xml:space="preserve"> </w:t>
      </w:r>
      <w:r>
        <w:t>style</w:t>
      </w:r>
    </w:p>
    <w:p w14:paraId="3D988314" w14:textId="77777777" w:rsidR="00666380" w:rsidRDefault="00E877DC" w:rsidP="00CB1D11">
      <w:pPr>
        <w:pStyle w:val="BodyText"/>
        <w:suppressAutoHyphens/>
        <w:rPr>
          <w:b/>
          <w:bCs/>
        </w:rPr>
      </w:pPr>
      <w:bookmarkStart w:id="241" w:name="_Hlk60401020"/>
      <w:r>
        <w:t xml:space="preserve">Appendices should be started on a separate page and contain information that </w:t>
      </w:r>
      <w:r w:rsidRPr="00E877DC">
        <w:t>is directly relevant to the main body of the text at a certain point, but that would be too large or distracting to include at that particular point</w:t>
      </w:r>
      <w:r>
        <w:t xml:space="preserve">. There are four levels of appendix heading styles available in the </w:t>
      </w:r>
      <w:r w:rsidRPr="00E877DC">
        <w:rPr>
          <w:b/>
          <w:bCs/>
        </w:rPr>
        <w:t>Style Gallery</w:t>
      </w:r>
      <w:r>
        <w:rPr>
          <w:b/>
          <w:bCs/>
        </w:rPr>
        <w:t>.</w:t>
      </w:r>
      <w:r w:rsidR="00E76B2C">
        <w:rPr>
          <w:b/>
          <w:bCs/>
        </w:rPr>
        <w:t xml:space="preserve"> </w:t>
      </w:r>
      <w:bookmarkEnd w:id="241"/>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242"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BodyText"/>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return again, and the following line will be in </w:t>
      </w:r>
      <w:r w:rsidR="00E877DC" w:rsidRPr="00E877DC">
        <w:rPr>
          <w:b/>
          <w:bCs/>
          <w:lang w:eastAsia="en-GB"/>
        </w:rPr>
        <w:t>Body text</w:t>
      </w:r>
      <w:r w:rsidR="00E877DC" w:rsidRPr="00E877DC">
        <w:rPr>
          <w:lang w:eastAsia="en-GB"/>
        </w:rPr>
        <w:t xml:space="preserve"> style.</w:t>
      </w:r>
    </w:p>
    <w:bookmarkEnd w:id="242"/>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BodyText"/>
        <w:suppressAutoHyphens/>
      </w:pPr>
      <w:bookmarkStart w:id="243"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return again, and you will be back to body text.</w:t>
      </w:r>
    </w:p>
    <w:bookmarkEnd w:id="243"/>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BodyText"/>
        <w:suppressAutoHyphens/>
      </w:pPr>
      <w:bookmarkStart w:id="244"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BodyText"/>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244"/>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BodyText"/>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a technical specification for a new piece of equipment;</w:t>
      </w:r>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BodyText"/>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BodyText"/>
        <w:suppressAutoHyphens/>
        <w:rPr>
          <w:lang w:eastAsia="en-GB"/>
        </w:rPr>
      </w:pPr>
      <w:bookmarkStart w:id="245"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245"/>
    <w:p w14:paraId="422D9E51" w14:textId="77777777" w:rsidR="00983287" w:rsidRDefault="000C2857" w:rsidP="00CB1D11">
      <w:pPr>
        <w:pStyle w:val="AnnexFigureCaption"/>
        <w:suppressAutoHyphens/>
      </w:pPr>
      <w:r>
        <w:t>Example of annex figure caption</w:t>
      </w:r>
    </w:p>
    <w:p w14:paraId="6B1F66B6" w14:textId="77777777" w:rsidR="00DF47E2" w:rsidRPr="00DF47E2" w:rsidRDefault="00E5035D" w:rsidP="00CB1D11">
      <w:pPr>
        <w:pStyle w:val="AnnexHead5"/>
        <w:suppressAutoHyphens/>
      </w:pPr>
      <w:r>
        <w:t>Example of Annex Head 5 style</w:t>
      </w:r>
    </w:p>
    <w:sectPr w:rsidR="00DF47E2" w:rsidRPr="00DF47E2" w:rsidSect="00CB1D11">
      <w:headerReference w:type="even" r:id="rId32"/>
      <w:headerReference w:type="default" r:id="rId33"/>
      <w:footerReference w:type="even" r:id="rId34"/>
      <w:headerReference w:type="first" r:id="rId35"/>
      <w:footerReference w:type="first" r:id="rId36"/>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Jillian Carson-Jackson" w:date="2025-02-14T10:24:00Z" w:initials="JCJ">
    <w:p w14:paraId="5C8D4559" w14:textId="77777777" w:rsidR="00B32176" w:rsidRDefault="00B32176" w:rsidP="00B32176">
      <w:pPr>
        <w:pStyle w:val="CommentText"/>
      </w:pPr>
      <w:r>
        <w:rPr>
          <w:rStyle w:val="CommentReference"/>
        </w:rPr>
        <w:annotationRef/>
      </w:r>
      <w:r>
        <w:rPr>
          <w:lang w:val="en-US"/>
        </w:rPr>
        <w:t xml:space="preserve">The Intersessional groups agreed to harmonize the introductions on training related guidelines - i.e. the revision of the simulation guideline and this new guideline on remote training. </w:t>
      </w:r>
    </w:p>
  </w:comment>
  <w:comment w:id="2" w:author="Jillian Carson-Jackson" w:date="2025-02-13T12:44:00Z" w:initials="JCJ">
    <w:p w14:paraId="385439D5" w14:textId="6967AA10" w:rsidR="00353546" w:rsidRDefault="00353546" w:rsidP="00353546">
      <w:pPr>
        <w:pStyle w:val="CommentText"/>
      </w:pPr>
      <w:r>
        <w:rPr>
          <w:rStyle w:val="CommentReference"/>
        </w:rPr>
        <w:annotationRef/>
      </w:r>
      <w:r>
        <w:rPr>
          <w:lang w:val="en-US"/>
        </w:rPr>
        <w:t xml:space="preserve">Alternate introduction from KA: </w:t>
      </w:r>
    </w:p>
  </w:comment>
  <w:comment w:id="11" w:author="Abercrombie, Kerrie" w:date="2024-12-04T12:16:00Z" w:initials="KA">
    <w:p w14:paraId="30FB9739" w14:textId="01B052D0" w:rsidR="00EF6ADA" w:rsidRDefault="00EF6ADA" w:rsidP="00EF6ADA">
      <w:pPr>
        <w:pStyle w:val="CommentText"/>
      </w:pPr>
      <w:r>
        <w:rPr>
          <w:rStyle w:val="CommentReference"/>
        </w:rPr>
        <w:annotationRef/>
      </w:r>
      <w:r>
        <w:t>Assume this will be a normative guideline associated with R0103?</w:t>
      </w:r>
    </w:p>
  </w:comment>
  <w:comment w:id="12" w:author="Jillian Carson-Jackson" w:date="2025-03-19T14:32:00Z" w:initials="JCJ">
    <w:p w14:paraId="1A9A10C4" w14:textId="77777777" w:rsidR="00D87422" w:rsidRDefault="00D87422" w:rsidP="00D87422">
      <w:pPr>
        <w:pStyle w:val="CommentText"/>
      </w:pPr>
      <w:r>
        <w:rPr>
          <w:rStyle w:val="CommentReference"/>
        </w:rPr>
        <w:annotationRef/>
      </w:r>
      <w:r>
        <w:rPr>
          <w:lang w:val="en-US"/>
        </w:rPr>
        <w:t xml:space="preserve">See text from Monica on this: </w:t>
      </w:r>
      <w:r>
        <w:rPr>
          <w:color w:val="1F497D"/>
        </w:rPr>
        <w:t xml:space="preserve">IALA has stated that there is no such thing as informative or normative guidelines. Guidelines describe how something should be executed etc. </w:t>
      </w:r>
    </w:p>
    <w:p w14:paraId="2381F124" w14:textId="77777777" w:rsidR="00D87422" w:rsidRDefault="00D87422" w:rsidP="00D87422">
      <w:pPr>
        <w:pStyle w:val="CommentText"/>
      </w:pPr>
      <w:r>
        <w:rPr>
          <w:color w:val="1F497D"/>
        </w:rPr>
        <w:t xml:space="preserve">However, in the VTS Committee, we have been including certain text to make the connection from the GL to the Rec and noting whether the Rec is informative or normative. However, we have had to change the text a few times after the secretariats comments on this. Can’t find the exact text now but I will continue searching. In our documents, we now sometimes use “the provisions of this Guideline </w:t>
      </w:r>
      <w:r>
        <w:rPr>
          <w:color w:val="1F497D"/>
          <w:u w:val="single"/>
        </w:rPr>
        <w:t>need</w:t>
      </w:r>
      <w:r>
        <w:rPr>
          <w:color w:val="1F497D"/>
        </w:rPr>
        <w:t xml:space="preserve"> to be implemented” and sometimes we use </w:t>
      </w:r>
      <w:r>
        <w:rPr>
          <w:i/>
          <w:iCs/>
          <w:color w:val="1F497D"/>
        </w:rPr>
        <w:t>should</w:t>
      </w:r>
      <w:r>
        <w:rPr>
          <w:color w:val="1F497D"/>
        </w:rPr>
        <w:t xml:space="preserve"> instead of </w:t>
      </w:r>
      <w:r>
        <w:rPr>
          <w:i/>
          <w:iCs/>
          <w:color w:val="1F497D"/>
        </w:rPr>
        <w:t>need</w:t>
      </w:r>
      <w:r>
        <w:rPr>
          <w:color w:val="1F497D"/>
        </w:rPr>
        <w:t xml:space="preserve">. We really have to harmonize how this is being referred to in our documents. </w:t>
      </w:r>
    </w:p>
    <w:p w14:paraId="4B0CC5EC" w14:textId="77777777" w:rsidR="00D87422" w:rsidRDefault="00D87422" w:rsidP="00D87422">
      <w:pPr>
        <w:pStyle w:val="CommentText"/>
      </w:pPr>
    </w:p>
    <w:p w14:paraId="4411D264" w14:textId="77777777" w:rsidR="00D87422" w:rsidRDefault="00D87422" w:rsidP="00D87422">
      <w:pPr>
        <w:pStyle w:val="CommentText"/>
      </w:pPr>
      <w:r>
        <w:rPr>
          <w:lang w:val="en-US"/>
        </w:rPr>
        <w:t xml:space="preserve">Examples of options: </w:t>
      </w:r>
      <w:r>
        <w:t xml:space="preserve">This Guideline is associated with </w:t>
      </w:r>
      <w:r>
        <w:rPr>
          <w:i/>
          <w:iCs/>
        </w:rPr>
        <w:t>IALA</w:t>
      </w:r>
      <w:r>
        <w:t xml:space="preserve"> </w:t>
      </w:r>
      <w:r>
        <w:rPr>
          <w:i/>
          <w:iCs/>
        </w:rPr>
        <w:t xml:space="preserve">Recommendation R0103 (V-103) Training and Certification of VTS Personnel, </w:t>
      </w:r>
      <w:r>
        <w:t xml:space="preserve">a normative provision of IALA </w:t>
      </w:r>
      <w:r>
        <w:rPr>
          <w:i/>
          <w:iCs/>
        </w:rPr>
        <w:t>Standard 1050 Training and Certification</w:t>
      </w:r>
      <w:r>
        <w:t xml:space="preserve">. To demonstrate compliance with the recommendation the practices described in this guideline should be taken into account. </w:t>
      </w:r>
    </w:p>
    <w:p w14:paraId="20EB8478" w14:textId="77777777" w:rsidR="00D87422" w:rsidRDefault="00D87422" w:rsidP="00D87422">
      <w:pPr>
        <w:pStyle w:val="CommentText"/>
      </w:pPr>
    </w:p>
  </w:comment>
  <w:comment w:id="15" w:author="Jillian Carson-Jackson" w:date="2024-12-04T21:50:00Z" w:initials="JCJ">
    <w:p w14:paraId="307EB898" w14:textId="5B94BEF8" w:rsidR="00EF6ADA" w:rsidRDefault="00EF6ADA" w:rsidP="00EF6ADA">
      <w:pPr>
        <w:pStyle w:val="CommentText"/>
      </w:pPr>
      <w:r>
        <w:rPr>
          <w:rStyle w:val="CommentReference"/>
        </w:rPr>
        <w:annotationRef/>
      </w:r>
      <w:r>
        <w:rPr>
          <w:lang w:val="en-US"/>
        </w:rPr>
        <w:t xml:space="preserve">Keep here to remind us what we are doing - not likely to remain in the final version. </w:t>
      </w:r>
    </w:p>
  </w:comment>
  <w:comment w:id="19" w:author="Jillian Carson-Jackson" w:date="2024-12-04T21:57:00Z" w:initials="JCJ">
    <w:p w14:paraId="28DC53FD" w14:textId="77777777" w:rsidR="00EF6ADA" w:rsidRDefault="00EF6ADA" w:rsidP="00EF6ADA">
      <w:pPr>
        <w:pStyle w:val="CommentText"/>
      </w:pPr>
      <w:r>
        <w:rPr>
          <w:rStyle w:val="CommentReference"/>
        </w:rPr>
        <w:annotationRef/>
      </w:r>
      <w:r>
        <w:rPr>
          <w:lang w:val="en-US"/>
        </w:rPr>
        <w:t xml:space="preserve">Update G1014 to define Remote Training, in line with this definition. </w:t>
      </w:r>
    </w:p>
  </w:comment>
  <w:comment w:id="20" w:author="Jillian Carson-Jackson" w:date="2025-03-19T14:35:00Z" w:initials="JCJ">
    <w:p w14:paraId="0FC7A9EC" w14:textId="77777777" w:rsidR="004A2455" w:rsidRDefault="004A2455" w:rsidP="004A2455">
      <w:pPr>
        <w:pStyle w:val="CommentText"/>
      </w:pPr>
      <w:r>
        <w:rPr>
          <w:rStyle w:val="CommentReference"/>
        </w:rPr>
        <w:annotationRef/>
      </w:r>
      <w:r>
        <w:rPr>
          <w:lang w:val="en-US"/>
        </w:rPr>
        <w:t>VTS57 - note that this will be reviewed at VTS58</w:t>
      </w:r>
    </w:p>
  </w:comment>
  <w:comment w:id="27" w:author="Jillian Carson-Jackson" w:date="2025-03-19T14:41:00Z" w:initials="JCJ">
    <w:p w14:paraId="414E70E0" w14:textId="77777777" w:rsidR="000E7348" w:rsidRDefault="000E7348" w:rsidP="000E7348">
      <w:pPr>
        <w:pStyle w:val="CommentText"/>
      </w:pPr>
      <w:r>
        <w:rPr>
          <w:rStyle w:val="CommentReference"/>
        </w:rPr>
        <w:annotationRef/>
      </w:r>
      <w:r>
        <w:rPr>
          <w:lang w:val="en-US"/>
        </w:rPr>
        <w:t>Hybrid training - confirm definitions</w:t>
      </w:r>
    </w:p>
  </w:comment>
  <w:comment w:id="35" w:author="Jillian Carson-Jackson" w:date="2025-02-13T12:24:00Z" w:initials="JCJ">
    <w:p w14:paraId="4555757F" w14:textId="4FF99E90" w:rsidR="00D41D82" w:rsidRDefault="00D41D82" w:rsidP="00D41D82">
      <w:pPr>
        <w:pStyle w:val="CommentText"/>
      </w:pPr>
      <w:r>
        <w:rPr>
          <w:rStyle w:val="CommentReference"/>
        </w:rPr>
        <w:annotationRef/>
      </w:r>
      <w:r>
        <w:t xml:space="preserve">Ensure we cover instructor skill sets - online instructors need different / additional skills to ‘in the physical’ classroom instructors; include instructional design elements that differ in remote vs physically co-located training. </w:t>
      </w:r>
    </w:p>
  </w:comment>
  <w:comment w:id="36" w:author="Jillian Carson-Jackson" w:date="2025-03-19T15:25:00Z" w:initials="JCJ">
    <w:p w14:paraId="1BAF19C4" w14:textId="77777777" w:rsidR="005B5D00" w:rsidRDefault="005B5D00" w:rsidP="005B5D00">
      <w:pPr>
        <w:pStyle w:val="CommentText"/>
      </w:pPr>
      <w:r>
        <w:rPr>
          <w:rStyle w:val="CommentReference"/>
        </w:rPr>
        <w:annotationRef/>
      </w:r>
      <w:r>
        <w:t xml:space="preserve">Concept of the different types of training have different requirements and different procedures. </w:t>
      </w:r>
    </w:p>
  </w:comment>
  <w:comment w:id="65" w:author="Jillian Carson-Jackson" w:date="2024-12-04T22:25:00Z" w:initials="JCJ">
    <w:p w14:paraId="7E6189B4" w14:textId="352FE908" w:rsidR="00590908" w:rsidRDefault="00590908" w:rsidP="00590908">
      <w:pPr>
        <w:pStyle w:val="CommentText"/>
      </w:pPr>
      <w:r>
        <w:rPr>
          <w:rStyle w:val="CommentReference"/>
        </w:rPr>
        <w:annotationRef/>
      </w:r>
      <w:r>
        <w:rPr>
          <w:lang w:val="en-US"/>
        </w:rPr>
        <w:t xml:space="preserve">Consider why we have this section / where it is going.  Reframe - think of training objectives, tools available, synchronous/asynchronous, etc. </w:t>
      </w:r>
    </w:p>
  </w:comment>
  <w:comment w:id="66" w:author="Jillian Carson-Jackson" w:date="2024-12-04T22:27:00Z" w:initials="JCJ">
    <w:p w14:paraId="7EECAB42" w14:textId="77777777" w:rsidR="00590908" w:rsidRDefault="00590908" w:rsidP="00590908">
      <w:pPr>
        <w:pStyle w:val="CommentText"/>
      </w:pPr>
      <w:r>
        <w:rPr>
          <w:rStyle w:val="CommentReference"/>
        </w:rPr>
        <w:annotationRef/>
      </w:r>
      <w:r>
        <w:rPr>
          <w:lang w:val="en-US"/>
        </w:rPr>
        <w:t xml:space="preserve">Confirm identity of the participants for training - may be more suited to the assessment elements as well. </w:t>
      </w:r>
    </w:p>
  </w:comment>
  <w:comment w:id="68" w:author="Jillian Carson-Jackson" w:date="2024-06-18T19:52:00Z" w:initials="JC">
    <w:p w14:paraId="58730055" w14:textId="77777777" w:rsidR="00590908" w:rsidRDefault="00590908" w:rsidP="00590908">
      <w:pPr>
        <w:pStyle w:val="CommentText"/>
      </w:pPr>
      <w:r>
        <w:rPr>
          <w:rStyle w:val="CommentReference"/>
        </w:rPr>
        <w:annotationRef/>
      </w:r>
      <w:r>
        <w:rPr>
          <w:lang w:val="en-US"/>
        </w:rPr>
        <w:t>Refer to the new IALA Cybersecurity guideline</w:t>
      </w:r>
    </w:p>
  </w:comment>
  <w:comment w:id="155" w:author="Jillian Carson-Jackson" w:date="2024-12-04T21:19:00Z" w:initials="JCJ">
    <w:p w14:paraId="67D0CD63" w14:textId="77777777" w:rsidR="00C9771E" w:rsidRDefault="00C9771E" w:rsidP="00C9771E">
      <w:pPr>
        <w:pStyle w:val="CommentText"/>
      </w:pPr>
      <w:r>
        <w:rPr>
          <w:rStyle w:val="CommentReference"/>
        </w:rPr>
        <w:annotationRef/>
      </w:r>
      <w:r>
        <w:t>Section on how to run a remote training session</w:t>
      </w:r>
    </w:p>
    <w:p w14:paraId="50644E31" w14:textId="77777777" w:rsidR="00C9771E" w:rsidRDefault="00C9771E" w:rsidP="00C9771E">
      <w:pPr>
        <w:pStyle w:val="CommentText"/>
      </w:pPr>
      <w:r>
        <w:t xml:space="preserve">Ask for tips and tricks from those doing remote training to collate into the guideline. </w:t>
      </w:r>
    </w:p>
  </w:comment>
  <w:comment w:id="176" w:author="Jillian Carson-Jackson" w:date="2024-03-14T12:49:00Z" w:initials="JC">
    <w:p w14:paraId="331897FA" w14:textId="77777777" w:rsidR="00C9771E" w:rsidRDefault="00C9771E" w:rsidP="00C9771E">
      <w:pPr>
        <w:pStyle w:val="CommentText"/>
      </w:pPr>
      <w:r>
        <w:rPr>
          <w:rStyle w:val="CommentReference"/>
        </w:rPr>
        <w:annotationRef/>
      </w:r>
      <w:r>
        <w:t>JCJ/SP - confirm if the cyber security guideline from IALA is considering the remote training aspect / cyber security elements. (Richard)</w:t>
      </w:r>
    </w:p>
  </w:comment>
  <w:comment w:id="177" w:author="Jillian Carson-Jackson" w:date="2024-12-03T18:07:00Z" w:initials="JCJ">
    <w:p w14:paraId="518B140E" w14:textId="77777777" w:rsidR="00C9771E" w:rsidRDefault="00C9771E" w:rsidP="00C9771E">
      <w:pPr>
        <w:pStyle w:val="CommentText"/>
      </w:pPr>
      <w:r>
        <w:rPr>
          <w:rStyle w:val="CommentReference"/>
        </w:rPr>
        <w:annotationRef/>
      </w:r>
      <w:r>
        <w:rPr>
          <w:lang w:val="en-US"/>
        </w:rPr>
        <w:t xml:space="preserve">Does this fit under network/security requirements? </w:t>
      </w:r>
    </w:p>
  </w:comment>
  <w:comment w:id="183" w:author="Jillian Carson-Jackson" w:date="2024-06-18T20:02:00Z" w:initials="JC">
    <w:p w14:paraId="5F8D4CCD" w14:textId="77777777" w:rsidR="00C9771E" w:rsidRDefault="00C9771E" w:rsidP="00C9771E">
      <w:pPr>
        <w:pStyle w:val="CommentText"/>
      </w:pPr>
      <w:r>
        <w:rPr>
          <w:rStyle w:val="CommentReference"/>
        </w:rPr>
        <w:annotationRef/>
      </w:r>
      <w:r>
        <w:t>To discuss further</w:t>
      </w:r>
    </w:p>
  </w:comment>
  <w:comment w:id="188" w:author="Jillian Carson-Jackson" w:date="2024-06-18T20:13:00Z" w:initials="JC">
    <w:p w14:paraId="60CB51C6" w14:textId="77777777" w:rsidR="00C9771E" w:rsidRDefault="00C9771E" w:rsidP="00C9771E">
      <w:pPr>
        <w:pStyle w:val="CommentText"/>
      </w:pPr>
      <w:r>
        <w:rPr>
          <w:rStyle w:val="CommentReference"/>
        </w:rPr>
        <w:annotationRef/>
      </w:r>
      <w:r>
        <w:rPr>
          <w:lang w:val="en-US"/>
        </w:rPr>
        <w:t>Clarify time schedule vs (or as well as) time zones</w:t>
      </w:r>
    </w:p>
  </w:comment>
  <w:comment w:id="189" w:author="Jillian Carson-Jackson" w:date="2024-06-18T20:16:00Z" w:initials="JC">
    <w:p w14:paraId="730CFED4" w14:textId="77777777" w:rsidR="00C9771E" w:rsidRDefault="00C9771E" w:rsidP="00C9771E">
      <w:pPr>
        <w:pStyle w:val="CommentText"/>
      </w:pPr>
      <w:r>
        <w:rPr>
          <w:rStyle w:val="CommentReference"/>
        </w:rPr>
        <w:annotationRef/>
      </w:r>
      <w:r>
        <w:rPr>
          <w:lang w:val="en-US"/>
        </w:rPr>
        <w:t>AI Chat Bot / AI LMS</w:t>
      </w:r>
    </w:p>
  </w:comment>
  <w:comment w:id="197" w:author="Jillian Carson-Jackson" w:date="2024-06-18T20:20:00Z" w:initials="JC">
    <w:p w14:paraId="54990C6A" w14:textId="77777777" w:rsidR="00C9771E" w:rsidRDefault="00C9771E" w:rsidP="00C9771E">
      <w:pPr>
        <w:pStyle w:val="CommentText"/>
      </w:pPr>
      <w:r>
        <w:rPr>
          <w:rStyle w:val="CommentReference"/>
        </w:rPr>
        <w:annotationRef/>
      </w:r>
      <w:r>
        <w:t>Section on tools (non-exhaustive list…)</w:t>
      </w:r>
    </w:p>
  </w:comment>
  <w:comment w:id="200" w:author="Jillian Carson-Jackson" w:date="2024-06-18T20:26:00Z" w:initials="JC">
    <w:p w14:paraId="0E7E3306" w14:textId="77777777" w:rsidR="00353546" w:rsidRDefault="00C9771E" w:rsidP="00353546">
      <w:pPr>
        <w:pStyle w:val="CommentText"/>
      </w:pPr>
      <w:r>
        <w:rPr>
          <w:rStyle w:val="CommentReference"/>
        </w:rPr>
        <w:annotationRef/>
      </w:r>
      <w:r w:rsidR="00353546">
        <w:t xml:space="preserve">Note for this section - is it suitable for this guideline?  This full section may be more suitable for VTS Simulator Guideline </w:t>
      </w:r>
    </w:p>
  </w:comment>
  <w:comment w:id="205" w:author="Jillian Carson-Jackson" w:date="2024-06-18T20:23:00Z" w:initials="JC">
    <w:p w14:paraId="1A7831F7" w14:textId="4BCAC475" w:rsidR="00C9771E" w:rsidRDefault="00C9771E" w:rsidP="00C9771E">
      <w:pPr>
        <w:pStyle w:val="CommentText"/>
      </w:pPr>
      <w:r>
        <w:rPr>
          <w:rStyle w:val="CommentReference"/>
        </w:rPr>
        <w:annotationRef/>
      </w:r>
      <w:r>
        <w:t>Certification? i.e. DNVL - Carlos to provide process).  (Dmitry to provide some information on other certification processes)</w:t>
      </w:r>
    </w:p>
  </w:comment>
  <w:comment w:id="206" w:author="Jillian Carson-Jackson" w:date="2024-12-03T18:14:00Z" w:initials="JCJ">
    <w:p w14:paraId="1021A0D5" w14:textId="3CBA4E38" w:rsidR="00C9771E" w:rsidRDefault="00C9771E" w:rsidP="00C9771E">
      <w:pPr>
        <w:pStyle w:val="CommentText"/>
      </w:pPr>
      <w:r>
        <w:rPr>
          <w:rStyle w:val="CommentReference"/>
        </w:rPr>
        <w:annotationRef/>
      </w:r>
      <w:r>
        <w:rPr>
          <w:lang w:val="en-US"/>
        </w:rPr>
        <w:t>Concept of what is included in the VTS simulator - the DST is one element, also need the VHF communications, telephone, other aspects to provide the sense of realism for simulation</w:t>
      </w:r>
    </w:p>
  </w:comment>
  <w:comment w:id="209" w:author="Jillian Carson-Jackson" w:date="2025-02-13T12:37:00Z" w:initials="JCJ">
    <w:p w14:paraId="4A7DD9DF" w14:textId="77777777" w:rsidR="00D41D82" w:rsidRDefault="00D41D82" w:rsidP="00D41D82">
      <w:pPr>
        <w:pStyle w:val="CommentText"/>
      </w:pPr>
      <w:r>
        <w:rPr>
          <w:rStyle w:val="CommentReference"/>
        </w:rPr>
        <w:annotationRef/>
      </w:r>
      <w:r>
        <w:rPr>
          <w:lang w:val="en-US"/>
        </w:rPr>
        <w:t xml:space="preserve">Consider in line with the review of G1027 - use of simulation in VTS training.  Question - is it necessary to include detail here?  Option could be to point to G1027. </w:t>
      </w:r>
    </w:p>
  </w:comment>
  <w:comment w:id="212" w:author="Jillian Carson-Jackson" w:date="2025-02-13T12:38:00Z" w:initials="JCJ">
    <w:p w14:paraId="154F445D" w14:textId="77777777" w:rsidR="00D41D82" w:rsidRDefault="00D41D82" w:rsidP="00D41D82">
      <w:pPr>
        <w:pStyle w:val="CommentText"/>
      </w:pPr>
      <w:r>
        <w:rPr>
          <w:rStyle w:val="CommentReference"/>
        </w:rPr>
        <w:annotationRef/>
      </w:r>
      <w:r>
        <w:rPr>
          <w:lang w:val="en-US"/>
        </w:rPr>
        <w:t>Is this actually true?</w:t>
      </w:r>
    </w:p>
  </w:comment>
  <w:comment w:id="215" w:author="Jillian Carson-Jackson" w:date="2024-06-18T20:28:00Z" w:initials="JC">
    <w:p w14:paraId="37914DBE" w14:textId="5897A4AA" w:rsidR="00D41D82" w:rsidRDefault="00D41D82" w:rsidP="00D41D82">
      <w:pPr>
        <w:pStyle w:val="CommentText"/>
      </w:pPr>
      <w:r>
        <w:rPr>
          <w:rStyle w:val="CommentReference"/>
        </w:rPr>
        <w:annotationRef/>
      </w:r>
      <w:r>
        <w:rPr>
          <w:lang w:val="en-US"/>
        </w:rPr>
        <w:t xml:space="preserve">Review and confirm what is needed in here, noting other documents / model courses.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C8D4559" w15:done="0"/>
  <w15:commentEx w15:paraId="385439D5" w15:done="0"/>
  <w15:commentEx w15:paraId="30FB9739" w15:done="0"/>
  <w15:commentEx w15:paraId="20EB8478" w15:paraIdParent="30FB9739" w15:done="0"/>
  <w15:commentEx w15:paraId="307EB898" w15:done="0"/>
  <w15:commentEx w15:paraId="28DC53FD" w15:done="0"/>
  <w15:commentEx w15:paraId="0FC7A9EC" w15:paraIdParent="28DC53FD" w15:done="0"/>
  <w15:commentEx w15:paraId="414E70E0" w15:done="0"/>
  <w15:commentEx w15:paraId="4555757F" w15:done="0"/>
  <w15:commentEx w15:paraId="1BAF19C4" w15:paraIdParent="4555757F" w15:done="0"/>
  <w15:commentEx w15:paraId="7E6189B4" w15:done="0"/>
  <w15:commentEx w15:paraId="7EECAB42" w15:paraIdParent="7E6189B4" w15:done="0"/>
  <w15:commentEx w15:paraId="58730055" w15:done="0"/>
  <w15:commentEx w15:paraId="50644E31" w15:done="0"/>
  <w15:commentEx w15:paraId="331897FA" w15:done="0"/>
  <w15:commentEx w15:paraId="518B140E" w15:paraIdParent="331897FA" w15:done="0"/>
  <w15:commentEx w15:paraId="5F8D4CCD" w15:done="0"/>
  <w15:commentEx w15:paraId="60CB51C6" w15:done="0"/>
  <w15:commentEx w15:paraId="730CFED4" w15:done="0"/>
  <w15:commentEx w15:paraId="54990C6A" w15:done="0"/>
  <w15:commentEx w15:paraId="0E7E3306" w15:done="0"/>
  <w15:commentEx w15:paraId="1A7831F7" w15:done="0"/>
  <w15:commentEx w15:paraId="1021A0D5" w15:done="0"/>
  <w15:commentEx w15:paraId="4A7DD9DF" w15:done="0"/>
  <w15:commentEx w15:paraId="154F445D" w15:done="0"/>
  <w15:commentEx w15:paraId="37914D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243D3B4" w16cex:dateUtc="2025-02-13T23:24:00Z"/>
  <w16cex:commentExtensible w16cex:durableId="20C6F961" w16cex:dateUtc="2025-02-13T01:44:00Z"/>
  <w16cex:commentExtensible w16cex:durableId="3B8B272F" w16cex:dateUtc="2025-03-19T13:32:00Z"/>
  <w16cex:commentExtensible w16cex:durableId="5B8A4AAD" w16cex:dateUtc="2025-03-19T13:35:00Z"/>
  <w16cex:commentExtensible w16cex:durableId="6A97D3CA" w16cex:dateUtc="2025-03-19T13:41:00Z"/>
  <w16cex:commentExtensible w16cex:durableId="796038EA" w16cex:dateUtc="2025-02-13T01:24:00Z"/>
  <w16cex:commentExtensible w16cex:durableId="41647344" w16cex:dateUtc="2025-03-19T14:25:00Z"/>
  <w16cex:commentExtensible w16cex:durableId="1EB97A71" w16cex:dateUtc="2025-02-13T01:37:00Z"/>
  <w16cex:commentExtensible w16cex:durableId="0D50EA61" w16cex:dateUtc="2025-02-13T0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C8D4559" w16cid:durableId="7243D3B4"/>
  <w16cid:commentId w16cid:paraId="385439D5" w16cid:durableId="20C6F961"/>
  <w16cid:commentId w16cid:paraId="30FB9739" w16cid:durableId="122B836B"/>
  <w16cid:commentId w16cid:paraId="20EB8478" w16cid:durableId="3B8B272F"/>
  <w16cid:commentId w16cid:paraId="307EB898" w16cid:durableId="66C51B2F"/>
  <w16cid:commentId w16cid:paraId="28DC53FD" w16cid:durableId="4553B103"/>
  <w16cid:commentId w16cid:paraId="0FC7A9EC" w16cid:durableId="5B8A4AAD"/>
  <w16cid:commentId w16cid:paraId="414E70E0" w16cid:durableId="6A97D3CA"/>
  <w16cid:commentId w16cid:paraId="4555757F" w16cid:durableId="796038EA"/>
  <w16cid:commentId w16cid:paraId="1BAF19C4" w16cid:durableId="41647344"/>
  <w16cid:commentId w16cid:paraId="7E6189B4" w16cid:durableId="49248B45"/>
  <w16cid:commentId w16cid:paraId="7EECAB42" w16cid:durableId="20382624"/>
  <w16cid:commentId w16cid:paraId="58730055" w16cid:durableId="17AF1238"/>
  <w16cid:commentId w16cid:paraId="50644E31" w16cid:durableId="57E4AAD0"/>
  <w16cid:commentId w16cid:paraId="331897FA" w16cid:durableId="0570349D"/>
  <w16cid:commentId w16cid:paraId="518B140E" w16cid:durableId="2509D38C"/>
  <w16cid:commentId w16cid:paraId="5F8D4CCD" w16cid:durableId="7A227644"/>
  <w16cid:commentId w16cid:paraId="60CB51C6" w16cid:durableId="084DE269"/>
  <w16cid:commentId w16cid:paraId="730CFED4" w16cid:durableId="3571158B"/>
  <w16cid:commentId w16cid:paraId="54990C6A" w16cid:durableId="55E52F8A"/>
  <w16cid:commentId w16cid:paraId="0E7E3306" w16cid:durableId="69C674A6"/>
  <w16cid:commentId w16cid:paraId="1A7831F7" w16cid:durableId="042D5C28"/>
  <w16cid:commentId w16cid:paraId="1021A0D5" w16cid:durableId="2D2EB9A8"/>
  <w16cid:commentId w16cid:paraId="4A7DD9DF" w16cid:durableId="1EB97A71"/>
  <w16cid:commentId w16cid:paraId="154F445D" w16cid:durableId="0D50EA61"/>
  <w16cid:commentId w16cid:paraId="37914DBE" w16cid:durableId="5C1C126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BB17F" w14:textId="77777777" w:rsidR="00563968" w:rsidRDefault="00563968" w:rsidP="003274DB">
      <w:r>
        <w:separator/>
      </w:r>
    </w:p>
    <w:p w14:paraId="01E53B7E" w14:textId="77777777" w:rsidR="00563968" w:rsidRDefault="00563968"/>
  </w:endnote>
  <w:endnote w:type="continuationSeparator" w:id="0">
    <w:p w14:paraId="64EA14E7" w14:textId="77777777" w:rsidR="00563968" w:rsidRDefault="00563968" w:rsidP="003274DB">
      <w:r>
        <w:continuationSeparator/>
      </w:r>
    </w:p>
    <w:p w14:paraId="0330DF5A" w14:textId="77777777" w:rsidR="00563968" w:rsidRDefault="005639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angSong">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6C01D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7CD2B" w14:textId="77777777" w:rsidR="00326BB4" w:rsidRDefault="00326BB4" w:rsidP="00525922">
    <w:r>
      <w:rPr>
        <w:noProof/>
        <w:lang w:val="en-US"/>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D1A17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77777777"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28915F7A" w14:textId="77777777"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ABF8" w14:textId="77777777" w:rsidR="00460D62" w:rsidRPr="00553815" w:rsidRDefault="00460D62" w:rsidP="00827301">
    <w:pPr>
      <w:pStyle w:val="Footerportrait"/>
    </w:pPr>
  </w:p>
  <w:p w14:paraId="1CBE1034" w14:textId="2A051B7A" w:rsidR="00326BB4" w:rsidRPr="000D1024" w:rsidRDefault="00B32176" w:rsidP="00827301">
    <w:pPr>
      <w:pStyle w:val="Footerportrait"/>
      <w:rPr>
        <w:rStyle w:val="PageNumber"/>
        <w:szCs w:val="15"/>
      </w:rPr>
    </w:pPr>
    <w:fldSimple w:instr=" STYLEREF  &quot;Document type&quot;  \* MERGEFORMAT ">
      <w:r w:rsidR="003A229A">
        <w:t>IALA Guideline</w:t>
      </w:r>
    </w:fldSimple>
    <w:r w:rsidR="00326BB4" w:rsidRPr="000D1024">
      <w:t xml:space="preserve"> </w:t>
    </w:r>
    <w:fldSimple w:instr=" STYLEREF &quot;Document number&quot; \* MERGEFORMAT ">
      <w:r w:rsidR="003A229A">
        <w:t>Gnnnn</w:t>
      </w:r>
    </w:fldSimple>
    <w:r w:rsidR="00326BB4" w:rsidRPr="000D1024">
      <w:t xml:space="preserve"> </w:t>
    </w:r>
    <w:fldSimple w:instr=" STYLEREF &quot;Document name&quot; \* MERGEFORMAT ">
      <w:r w:rsidR="003A229A">
        <w:t>DRAFT guideline on remote training in VTS</w:t>
      </w:r>
    </w:fldSimple>
  </w:p>
  <w:p w14:paraId="42805CD4" w14:textId="3ABF9EA3" w:rsidR="00326BB4" w:rsidRPr="00C907DF" w:rsidRDefault="00B32176" w:rsidP="00827301">
    <w:pPr>
      <w:pStyle w:val="Footerportrait"/>
    </w:pPr>
    <w:fldSimple w:instr=" STYLEREF &quot;Edition number&quot; \* MERGEFORMAT ">
      <w:r w:rsidR="003A229A">
        <w:t>Edition 1.0</w:t>
      </w:r>
    </w:fldSimple>
    <w:r w:rsidR="00326BB4">
      <w:t xml:space="preserve"> </w:t>
    </w:r>
    <w:fldSimple w:instr=" STYLEREF  MRN  \* MERGEFORMAT ">
      <w:r w:rsidR="003A229A">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86DC2" w14:textId="77777777" w:rsidR="00460D62" w:rsidRPr="00553815" w:rsidRDefault="00460D62" w:rsidP="00827301">
    <w:pPr>
      <w:pStyle w:val="Footerportrait"/>
    </w:pPr>
  </w:p>
  <w:p w14:paraId="11A77AE7" w14:textId="77777777" w:rsidR="00326BB4" w:rsidRPr="00C907DF" w:rsidRDefault="000870E9" w:rsidP="00827301">
    <w:pPr>
      <w:pStyle w:val="Footerportrait"/>
      <w:rPr>
        <w:rStyle w:val="PageNumber"/>
        <w:szCs w:val="15"/>
      </w:rPr>
    </w:pPr>
    <w:fldSimple w:instr=" STYLEREF &quot;Document type&quot; \* MERGEFORMAT ">
      <w:r>
        <w:t>IALA Guideline</w:t>
      </w:r>
    </w:fldSimple>
    <w:r w:rsidR="00326BB4" w:rsidRPr="00C907DF">
      <w:t xml:space="preserve"> </w:t>
    </w:r>
    <w:fldSimple w:instr=" STYLEREF &quot;Document number&quot; \* MERGEFORMAT ">
      <w:r w:rsidRPr="000870E9">
        <w:rPr>
          <w:bCs/>
        </w:rPr>
        <w:t>Gnnnn</w:t>
      </w:r>
    </w:fldSimple>
    <w:r w:rsidR="00326BB4" w:rsidRPr="00C907DF">
      <w:t xml:space="preserve"> </w:t>
    </w:r>
    <w:fldSimple w:instr=" STYLEREF &quot;Document name&quot; \* MERGEFORMAT ">
      <w:r w:rsidRPr="000870E9">
        <w:rPr>
          <w:b w:val="0"/>
          <w:bCs/>
        </w:rPr>
        <w:t>Guideline title</w:t>
      </w:r>
    </w:fldSimple>
  </w:p>
  <w:p w14:paraId="6122B812" w14:textId="77777777" w:rsidR="00326BB4" w:rsidRPr="00525922" w:rsidRDefault="000870E9" w:rsidP="00827301">
    <w:pPr>
      <w:pStyle w:val="Footerportrait"/>
    </w:pPr>
    <w:fldSimple w:instr=" STYLEREF &quot;Edition number&quot; \* MERGEFORMAT ">
      <w:r>
        <w:t>Edition x.x</w:t>
      </w:r>
    </w:fldSimple>
    <w:r w:rsidR="00326BB4">
      <w:t xml:space="preserve"> </w:t>
    </w:r>
    <w:fldSimple w:instr=" STYLEREF  MRN  \* MERGEFORMAT ">
      <w:r>
        <w:t>urn:mrn:iala:pub:gnnnn</w:t>
      </w:r>
    </w:fldSimple>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B0661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7777777"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0870E9">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0870E9"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0870E9">
      <w:rPr>
        <w:b/>
        <w:bCs/>
        <w:noProof/>
        <w:szCs w:val="15"/>
        <w:lang w:val="en-US"/>
      </w:rPr>
      <w:t>Error! Use the Home tab to apply Subtitle to the text that you want to appear here.</w:t>
    </w:r>
    <w:r>
      <w:rPr>
        <w:szCs w:val="15"/>
      </w:rPr>
      <w:fldChar w:fldCharType="end"/>
    </w:r>
  </w:p>
  <w:p w14:paraId="69E70841" w14:textId="77777777"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0870E9">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8FE777" w14:textId="77777777" w:rsidR="00563968" w:rsidRDefault="00563968" w:rsidP="003274DB">
      <w:r>
        <w:separator/>
      </w:r>
    </w:p>
    <w:p w14:paraId="14AFBB57" w14:textId="77777777" w:rsidR="00563968" w:rsidRDefault="00563968"/>
  </w:footnote>
  <w:footnote w:type="continuationSeparator" w:id="0">
    <w:p w14:paraId="48045655" w14:textId="77777777" w:rsidR="00563968" w:rsidRDefault="00563968" w:rsidP="003274DB">
      <w:r>
        <w:continuationSeparator/>
      </w:r>
    </w:p>
    <w:p w14:paraId="6970D1DE" w14:textId="77777777" w:rsidR="00563968" w:rsidRDefault="00563968"/>
  </w:footnote>
  <w:footnote w:id="1">
    <w:p w14:paraId="4AC84E02" w14:textId="77777777" w:rsidR="00C9771E" w:rsidRPr="00F14784" w:rsidRDefault="00C9771E" w:rsidP="00C9771E">
      <w:pPr>
        <w:pStyle w:val="FootnoteText"/>
        <w:rPr>
          <w:lang w:val="en-US"/>
        </w:rPr>
      </w:pPr>
      <w:r>
        <w:rPr>
          <w:rStyle w:val="FootnoteReference"/>
        </w:rPr>
        <w:footnoteRef/>
      </w:r>
      <w:r>
        <w:t xml:space="preserve"> </w:t>
      </w:r>
      <w:r>
        <w:rPr>
          <w:lang w:val="en-US"/>
        </w:rPr>
        <w:t>The Simulation Instructor’s Handbook, Second Edition, 2024, The Nautical Institute</w:t>
      </w:r>
    </w:p>
  </w:footnote>
  <w:footnote w:id="2">
    <w:p w14:paraId="3C3192EB" w14:textId="77777777" w:rsidR="00326BB4" w:rsidRDefault="00326BB4">
      <w:pPr>
        <w:pStyle w:val="FootnoteText"/>
      </w:pPr>
      <w:r>
        <w:rPr>
          <w:rStyle w:val="FootnoteReference"/>
        </w:rPr>
        <w:footnoteRef/>
      </w:r>
      <w:r>
        <w:t xml:space="preserve"> Footnotes should be used sparingly.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A23BD" w14:textId="77777777" w:rsidR="00326BB4" w:rsidRDefault="003A229A">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D91FF" w14:textId="77777777" w:rsidR="003E1065" w:rsidRDefault="003A229A">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1046"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E18900" w14:textId="77777777" w:rsidR="00DF47E2" w:rsidRPr="00667792" w:rsidRDefault="003A229A"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77244" w14:textId="77777777" w:rsidR="003E1065" w:rsidRDefault="003A229A">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1048"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E952E" w14:textId="77777777" w:rsidR="00326BB4" w:rsidRDefault="003A229A" w:rsidP="00A87080">
    <w:pPr>
      <w:pStyle w:val="Header"/>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326BB4" w:rsidRDefault="00326BB4" w:rsidP="00A87080">
    <w:pPr>
      <w:pStyle w:val="Header"/>
    </w:pPr>
  </w:p>
  <w:p w14:paraId="5D71FE0F" w14:textId="77777777" w:rsidR="00326BB4" w:rsidRDefault="00326BB4" w:rsidP="00A87080">
    <w:pPr>
      <w:pStyle w:val="Header"/>
    </w:pPr>
  </w:p>
  <w:p w14:paraId="792C5C96" w14:textId="77777777" w:rsidR="00326BB4" w:rsidRDefault="00326BB4" w:rsidP="008747E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B08B4B" w14:textId="77777777" w:rsidR="00326BB4" w:rsidRDefault="003A229A">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53E97" w14:textId="77777777" w:rsidR="00326BB4" w:rsidRDefault="003A229A">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BB94E" w14:textId="77777777" w:rsidR="00326BB4" w:rsidRPr="00ED2A8D" w:rsidRDefault="003A229A"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54F94" w14:textId="77777777" w:rsidR="00326BB4" w:rsidRDefault="003A229A">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E79A8" w14:textId="77777777" w:rsidR="00326BB4" w:rsidRDefault="003A229A">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1ED3C" w14:textId="77777777" w:rsidR="00326BB4" w:rsidRPr="00ED2A8D" w:rsidRDefault="003A229A"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D888EC" w14:textId="77777777" w:rsidR="00326BB4" w:rsidRPr="00ED2A8D" w:rsidRDefault="003A229A"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F1CF576"/>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2D"/>
    <w:multiLevelType w:val="multilevel"/>
    <w:tmpl w:val="0000002D"/>
    <w:lvl w:ilvl="0">
      <w:start w:val="1"/>
      <w:numFmt w:val="bullet"/>
      <w:lvlText w:val=""/>
      <w:lvlJc w:val="left"/>
      <w:pPr>
        <w:ind w:left="425" w:hanging="425"/>
      </w:pPr>
      <w:rPr>
        <w:rFonts w:ascii="Symbol" w:hAnsi="Symbol" w:hint="default"/>
        <w:color w:val="00558C"/>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000003C"/>
    <w:multiLevelType w:val="multilevel"/>
    <w:tmpl w:val="0000003C"/>
    <w:lvl w:ilvl="0">
      <w:start w:val="1"/>
      <w:numFmt w:val="bullet"/>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9291785"/>
    <w:multiLevelType w:val="multilevel"/>
    <w:tmpl w:val="09291785"/>
    <w:lvl w:ilvl="0">
      <w:start w:val="1"/>
      <w:numFmt w:val="decimal"/>
      <w:lvlText w:val="[%1]"/>
      <w:lvlJc w:val="left"/>
      <w:pPr>
        <w:ind w:left="440" w:hanging="440"/>
      </w:pPr>
      <w:rPr>
        <w:rFonts w:ascii="Calibri" w:hAnsi="Calibri" w:cs="Calibri" w:hint="default"/>
        <w:color w:val="auto"/>
        <w:sz w:val="22"/>
        <w:szCs w:val="22"/>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E2319F"/>
    <w:multiLevelType w:val="hybridMultilevel"/>
    <w:tmpl w:val="BFEA1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406863"/>
    <w:multiLevelType w:val="hybridMultilevel"/>
    <w:tmpl w:val="DF4E3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F5A39ED"/>
    <w:multiLevelType w:val="multilevel"/>
    <w:tmpl w:val="2F5A39ED"/>
    <w:lvl w:ilvl="0">
      <w:start w:val="1"/>
      <w:numFmt w:val="decimal"/>
      <w:lvlText w:val="2.1.%1"/>
      <w:lvlJc w:val="left"/>
      <w:pPr>
        <w:ind w:left="440" w:hanging="440"/>
      </w:pPr>
      <w:rPr>
        <w:rFonts w:ascii="Calibri" w:hAnsi="Calibri" w:cs="Calibri" w:hint="default"/>
        <w:color w:val="4472C4"/>
        <w:sz w:val="22"/>
        <w:szCs w:val="22"/>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B9F73FA"/>
    <w:multiLevelType w:val="hybridMultilevel"/>
    <w:tmpl w:val="FD0EC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B67914"/>
    <w:multiLevelType w:val="multilevel"/>
    <w:tmpl w:val="3BB67914"/>
    <w:lvl w:ilvl="0">
      <w:start w:val="1"/>
      <w:numFmt w:val="decimal"/>
      <w:lvlText w:val="%1."/>
      <w:lvlJc w:val="left"/>
      <w:pPr>
        <w:ind w:left="440" w:hanging="440"/>
      </w:pPr>
      <w:rPr>
        <w:rFonts w:hint="eastAsia"/>
      </w:rPr>
    </w:lvl>
    <w:lvl w:ilvl="1">
      <w:start w:val="1"/>
      <w:numFmt w:val="decimal"/>
      <w:isLgl/>
      <w:lvlText w:val="%1.%2"/>
      <w:lvlJc w:val="left"/>
      <w:pPr>
        <w:ind w:left="360" w:hanging="360"/>
      </w:pPr>
      <w:rPr>
        <w:rFonts w:ascii="Calibri" w:hAnsi="Calibri" w:cs="Calibri" w:hint="default"/>
        <w:b/>
        <w:bCs/>
        <w:color w:val="407EC9"/>
      </w:rPr>
    </w:lvl>
    <w:lvl w:ilvl="2">
      <w:start w:val="1"/>
      <w:numFmt w:val="decimal"/>
      <w:isLgl/>
      <w:lvlText w:val="%1.%2.%3"/>
      <w:lvlJc w:val="left"/>
      <w:pPr>
        <w:ind w:left="720" w:hanging="720"/>
      </w:pPr>
      <w:rPr>
        <w:rFonts w:hint="default"/>
        <w:color w:val="407EC9"/>
      </w:rPr>
    </w:lvl>
    <w:lvl w:ilvl="3">
      <w:start w:val="1"/>
      <w:numFmt w:val="decimal"/>
      <w:isLgl/>
      <w:lvlText w:val="%1.%2.%3.%4"/>
      <w:lvlJc w:val="left"/>
      <w:pPr>
        <w:ind w:left="720" w:hanging="720"/>
      </w:pPr>
      <w:rPr>
        <w:rFonts w:hint="default"/>
        <w:color w:val="407EC9"/>
      </w:rPr>
    </w:lvl>
    <w:lvl w:ilvl="4">
      <w:start w:val="1"/>
      <w:numFmt w:val="decimal"/>
      <w:isLgl/>
      <w:lvlText w:val="%1.%2.%3.%4.%5"/>
      <w:lvlJc w:val="left"/>
      <w:pPr>
        <w:ind w:left="1080" w:hanging="1080"/>
      </w:pPr>
      <w:rPr>
        <w:rFonts w:hint="default"/>
        <w:color w:val="407EC9"/>
      </w:rPr>
    </w:lvl>
    <w:lvl w:ilvl="5">
      <w:start w:val="1"/>
      <w:numFmt w:val="decimal"/>
      <w:isLgl/>
      <w:lvlText w:val="%1.%2.%3.%4.%5.%6"/>
      <w:lvlJc w:val="left"/>
      <w:pPr>
        <w:ind w:left="1080" w:hanging="1080"/>
      </w:pPr>
      <w:rPr>
        <w:rFonts w:hint="default"/>
        <w:color w:val="407EC9"/>
      </w:rPr>
    </w:lvl>
    <w:lvl w:ilvl="6">
      <w:start w:val="1"/>
      <w:numFmt w:val="decimal"/>
      <w:isLgl/>
      <w:lvlText w:val="%1.%2.%3.%4.%5.%6.%7"/>
      <w:lvlJc w:val="left"/>
      <w:pPr>
        <w:ind w:left="1440" w:hanging="1440"/>
      </w:pPr>
      <w:rPr>
        <w:rFonts w:hint="default"/>
        <w:color w:val="407EC9"/>
      </w:rPr>
    </w:lvl>
    <w:lvl w:ilvl="7">
      <w:start w:val="1"/>
      <w:numFmt w:val="decimal"/>
      <w:isLgl/>
      <w:lvlText w:val="%1.%2.%3.%4.%5.%6.%7.%8"/>
      <w:lvlJc w:val="left"/>
      <w:pPr>
        <w:ind w:left="1440" w:hanging="1440"/>
      </w:pPr>
      <w:rPr>
        <w:rFonts w:hint="default"/>
        <w:color w:val="407EC9"/>
      </w:rPr>
    </w:lvl>
    <w:lvl w:ilvl="8">
      <w:start w:val="1"/>
      <w:numFmt w:val="decimal"/>
      <w:isLgl/>
      <w:lvlText w:val="%1.%2.%3.%4.%5.%6.%7.%8.%9"/>
      <w:lvlJc w:val="left"/>
      <w:pPr>
        <w:ind w:left="1800" w:hanging="1800"/>
      </w:pPr>
      <w:rPr>
        <w:rFonts w:hint="default"/>
        <w:color w:val="407EC9"/>
      </w:rPr>
    </w:lvl>
  </w:abstractNum>
  <w:abstractNum w:abstractNumId="2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8B440BF"/>
    <w:multiLevelType w:val="multilevel"/>
    <w:tmpl w:val="58B440BF"/>
    <w:lvl w:ilvl="0">
      <w:start w:val="1"/>
      <w:numFmt w:val="decimal"/>
      <w:lvlText w:val="1.3.%1"/>
      <w:lvlJc w:val="left"/>
      <w:pPr>
        <w:ind w:left="440" w:hanging="440"/>
      </w:pPr>
      <w:rPr>
        <w:rFonts w:ascii="Calibri" w:hAnsi="Calibri" w:cs="Calibri" w:hint="default"/>
        <w:color w:val="4472C4"/>
        <w:sz w:val="22"/>
        <w:szCs w:val="22"/>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3"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62E9621C"/>
    <w:multiLevelType w:val="multilevel"/>
    <w:tmpl w:val="62E9621C"/>
    <w:lvl w:ilvl="0">
      <w:start w:val="1"/>
      <w:numFmt w:val="decimal"/>
      <w:lvlText w:val="1.%1"/>
      <w:lvlJc w:val="left"/>
      <w:pPr>
        <w:ind w:left="440" w:hanging="440"/>
      </w:pPr>
      <w:rPr>
        <w:rFonts w:hint="eastAsia"/>
        <w:color w:val="4472C4"/>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5"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6"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3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23334933">
    <w:abstractNumId w:val="29"/>
  </w:num>
  <w:num w:numId="2" w16cid:durableId="457450398">
    <w:abstractNumId w:val="40"/>
  </w:num>
  <w:num w:numId="3" w16cid:durableId="652485857">
    <w:abstractNumId w:val="13"/>
  </w:num>
  <w:num w:numId="4" w16cid:durableId="368067947">
    <w:abstractNumId w:val="21"/>
  </w:num>
  <w:num w:numId="5" w16cid:durableId="909535121">
    <w:abstractNumId w:val="14"/>
  </w:num>
  <w:num w:numId="6" w16cid:durableId="1662926129">
    <w:abstractNumId w:val="20"/>
  </w:num>
  <w:num w:numId="7" w16cid:durableId="362484062">
    <w:abstractNumId w:val="28"/>
  </w:num>
  <w:num w:numId="8" w16cid:durableId="1810396632">
    <w:abstractNumId w:val="12"/>
  </w:num>
  <w:num w:numId="9" w16cid:durableId="1504279870">
    <w:abstractNumId w:val="19"/>
  </w:num>
  <w:num w:numId="10" w16cid:durableId="1999574351">
    <w:abstractNumId w:val="7"/>
  </w:num>
  <w:num w:numId="11" w16cid:durableId="725840038">
    <w:abstractNumId w:val="36"/>
  </w:num>
  <w:num w:numId="12" w16cid:durableId="1000036896">
    <w:abstractNumId w:val="38"/>
  </w:num>
  <w:num w:numId="13" w16cid:durableId="66196211">
    <w:abstractNumId w:val="15"/>
  </w:num>
  <w:num w:numId="14" w16cid:durableId="497580866">
    <w:abstractNumId w:val="39"/>
  </w:num>
  <w:num w:numId="15" w16cid:durableId="157813843">
    <w:abstractNumId w:val="17"/>
  </w:num>
  <w:num w:numId="16" w16cid:durableId="744180853">
    <w:abstractNumId w:val="33"/>
  </w:num>
  <w:num w:numId="17" w16cid:durableId="578833318">
    <w:abstractNumId w:val="25"/>
  </w:num>
  <w:num w:numId="18" w16cid:durableId="1147435835">
    <w:abstractNumId w:val="8"/>
  </w:num>
  <w:num w:numId="19" w16cid:durableId="1308704209">
    <w:abstractNumId w:val="2"/>
  </w:num>
  <w:num w:numId="20" w16cid:durableId="1193422434">
    <w:abstractNumId w:val="6"/>
  </w:num>
  <w:num w:numId="21" w16cid:durableId="1090276386">
    <w:abstractNumId w:val="5"/>
  </w:num>
  <w:num w:numId="22" w16cid:durableId="316308453">
    <w:abstractNumId w:val="4"/>
  </w:num>
  <w:num w:numId="23" w16cid:durableId="2001157398">
    <w:abstractNumId w:val="3"/>
  </w:num>
  <w:num w:numId="24" w16cid:durableId="1604075530">
    <w:abstractNumId w:val="1"/>
  </w:num>
  <w:num w:numId="25" w16cid:durableId="822162314">
    <w:abstractNumId w:val="0"/>
  </w:num>
  <w:num w:numId="26" w16cid:durableId="499465491">
    <w:abstractNumId w:val="36"/>
  </w:num>
  <w:num w:numId="27" w16cid:durableId="369454583">
    <w:abstractNumId w:val="31"/>
  </w:num>
  <w:num w:numId="28" w16cid:durableId="2121990195">
    <w:abstractNumId w:val="29"/>
  </w:num>
  <w:num w:numId="29" w16cid:durableId="1294100082">
    <w:abstractNumId w:val="40"/>
  </w:num>
  <w:num w:numId="30" w16cid:durableId="1046641794">
    <w:abstractNumId w:val="38"/>
  </w:num>
  <w:num w:numId="31" w16cid:durableId="2023895621">
    <w:abstractNumId w:val="39"/>
  </w:num>
  <w:num w:numId="32" w16cid:durableId="661274455">
    <w:abstractNumId w:val="37"/>
  </w:num>
  <w:num w:numId="33" w16cid:durableId="1097755166">
    <w:abstractNumId w:val="37"/>
  </w:num>
  <w:num w:numId="34" w16cid:durableId="391658207">
    <w:abstractNumId w:val="36"/>
  </w:num>
  <w:num w:numId="35" w16cid:durableId="565184456">
    <w:abstractNumId w:val="36"/>
  </w:num>
  <w:num w:numId="36" w16cid:durableId="2074693130">
    <w:abstractNumId w:val="36"/>
  </w:num>
  <w:num w:numId="37" w16cid:durableId="1586569779">
    <w:abstractNumId w:val="36"/>
  </w:num>
  <w:num w:numId="38" w16cid:durableId="166098973">
    <w:abstractNumId w:val="36"/>
  </w:num>
  <w:num w:numId="39" w16cid:durableId="1140801451">
    <w:abstractNumId w:val="23"/>
  </w:num>
  <w:num w:numId="40" w16cid:durableId="51977636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31086373">
    <w:abstractNumId w:val="22"/>
  </w:num>
  <w:num w:numId="42" w16cid:durableId="209952027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32450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207256998">
    <w:abstractNumId w:val="30"/>
  </w:num>
  <w:num w:numId="45" w16cid:durableId="1030061341">
    <w:abstractNumId w:val="10"/>
  </w:num>
  <w:num w:numId="46" w16cid:durableId="1701198310">
    <w:abstractNumId w:val="11"/>
  </w:num>
  <w:num w:numId="47" w16cid:durableId="2116820914">
    <w:abstractNumId w:val="35"/>
  </w:num>
  <w:num w:numId="48" w16cid:durableId="1447384090">
    <w:abstractNumId w:val="34"/>
  </w:num>
  <w:num w:numId="49" w16cid:durableId="793016678">
    <w:abstractNumId w:val="32"/>
  </w:num>
  <w:num w:numId="50" w16cid:durableId="1408919547">
    <w:abstractNumId w:val="27"/>
  </w:num>
  <w:num w:numId="51" w16cid:durableId="305164615">
    <w:abstractNumId w:val="9"/>
  </w:num>
  <w:num w:numId="52" w16cid:durableId="817420">
    <w:abstractNumId w:val="26"/>
  </w:num>
  <w:num w:numId="53" w16cid:durableId="602306001">
    <w:abstractNumId w:val="16"/>
  </w:num>
  <w:num w:numId="54" w16cid:durableId="307172528">
    <w:abstractNumId w:val="24"/>
  </w:num>
  <w:num w:numId="55" w16cid:durableId="782841340">
    <w:abstractNumId w:val="29"/>
  </w:num>
  <w:num w:numId="56" w16cid:durableId="2145149138">
    <w:abstractNumId w:val="29"/>
  </w:num>
  <w:num w:numId="57" w16cid:durableId="1937133473">
    <w:abstractNumId w:val="29"/>
  </w:num>
  <w:num w:numId="58" w16cid:durableId="598946813">
    <w:abstractNumId w:val="18"/>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Jillian Carson-Jackson">
    <w15:presenceInfo w15:providerId="None" w15:userId="Jillian Carson-Jackson"/>
  </w15:person>
  <w15:person w15:author="Abercrombie, Kerrie">
    <w15:presenceInfo w15:providerId="AD" w15:userId="S::kerrie.abercrombie@amsa.gov.au::8693a515-a31e-4d38-ad1e-a653fba997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oNotDisplayPageBoundaries/>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963C9"/>
    <w:rsid w:val="000A27A8"/>
    <w:rsid w:val="000A49B9"/>
    <w:rsid w:val="000A59C0"/>
    <w:rsid w:val="000A78A9"/>
    <w:rsid w:val="000B1A90"/>
    <w:rsid w:val="000B2356"/>
    <w:rsid w:val="000B577B"/>
    <w:rsid w:val="000C2133"/>
    <w:rsid w:val="000C2857"/>
    <w:rsid w:val="000C711B"/>
    <w:rsid w:val="000D1024"/>
    <w:rsid w:val="000D14CE"/>
    <w:rsid w:val="000D1D15"/>
    <w:rsid w:val="000D2431"/>
    <w:rsid w:val="000D76B7"/>
    <w:rsid w:val="000E0EC6"/>
    <w:rsid w:val="000E34D3"/>
    <w:rsid w:val="000E3954"/>
    <w:rsid w:val="000E3E52"/>
    <w:rsid w:val="000E7348"/>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7D8"/>
    <w:rsid w:val="00161325"/>
    <w:rsid w:val="00161401"/>
    <w:rsid w:val="00162612"/>
    <w:rsid w:val="001635F3"/>
    <w:rsid w:val="00173602"/>
    <w:rsid w:val="001738CB"/>
    <w:rsid w:val="00176BB8"/>
    <w:rsid w:val="0017706D"/>
    <w:rsid w:val="00182B9C"/>
    <w:rsid w:val="00184427"/>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30B8"/>
    <w:rsid w:val="00284287"/>
    <w:rsid w:val="00286250"/>
    <w:rsid w:val="00290909"/>
    <w:rsid w:val="00296AE1"/>
    <w:rsid w:val="0029793F"/>
    <w:rsid w:val="002A1C42"/>
    <w:rsid w:val="002A617C"/>
    <w:rsid w:val="002A71CF"/>
    <w:rsid w:val="002B3E9D"/>
    <w:rsid w:val="002B574E"/>
    <w:rsid w:val="002C1E38"/>
    <w:rsid w:val="002C1F49"/>
    <w:rsid w:val="002C605E"/>
    <w:rsid w:val="002C7646"/>
    <w:rsid w:val="002C77F4"/>
    <w:rsid w:val="002D0869"/>
    <w:rsid w:val="002D78FE"/>
    <w:rsid w:val="002E40C9"/>
    <w:rsid w:val="002E4993"/>
    <w:rsid w:val="002E560E"/>
    <w:rsid w:val="002E5BAC"/>
    <w:rsid w:val="002E6010"/>
    <w:rsid w:val="002E7635"/>
    <w:rsid w:val="002F2576"/>
    <w:rsid w:val="002F265A"/>
    <w:rsid w:val="002F3B40"/>
    <w:rsid w:val="003032C4"/>
    <w:rsid w:val="0030413F"/>
    <w:rsid w:val="00305EFE"/>
    <w:rsid w:val="00306649"/>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2A6"/>
    <w:rsid w:val="00335E40"/>
    <w:rsid w:val="00344408"/>
    <w:rsid w:val="00345E37"/>
    <w:rsid w:val="00346A15"/>
    <w:rsid w:val="00346AEC"/>
    <w:rsid w:val="00347F3E"/>
    <w:rsid w:val="00350A92"/>
    <w:rsid w:val="00353546"/>
    <w:rsid w:val="00356472"/>
    <w:rsid w:val="003621C3"/>
    <w:rsid w:val="00362816"/>
    <w:rsid w:val="0036382D"/>
    <w:rsid w:val="00380350"/>
    <w:rsid w:val="00380B4E"/>
    <w:rsid w:val="00380F88"/>
    <w:rsid w:val="003816E4"/>
    <w:rsid w:val="00381F7A"/>
    <w:rsid w:val="00382C28"/>
    <w:rsid w:val="0038597C"/>
    <w:rsid w:val="0039131E"/>
    <w:rsid w:val="003A04A6"/>
    <w:rsid w:val="003A229A"/>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70D2"/>
    <w:rsid w:val="003F7DA4"/>
    <w:rsid w:val="004130D5"/>
    <w:rsid w:val="00414698"/>
    <w:rsid w:val="00415649"/>
    <w:rsid w:val="00416B84"/>
    <w:rsid w:val="0042565E"/>
    <w:rsid w:val="00432C05"/>
    <w:rsid w:val="00440379"/>
    <w:rsid w:val="00441393"/>
    <w:rsid w:val="004441F8"/>
    <w:rsid w:val="00447CF0"/>
    <w:rsid w:val="00456DE1"/>
    <w:rsid w:val="00456F10"/>
    <w:rsid w:val="00460D62"/>
    <w:rsid w:val="00461DDC"/>
    <w:rsid w:val="00462095"/>
    <w:rsid w:val="00463B48"/>
    <w:rsid w:val="0046464D"/>
    <w:rsid w:val="00474746"/>
    <w:rsid w:val="00476942"/>
    <w:rsid w:val="00477D62"/>
    <w:rsid w:val="00481C27"/>
    <w:rsid w:val="004871A2"/>
    <w:rsid w:val="004908B8"/>
    <w:rsid w:val="00492A8D"/>
    <w:rsid w:val="00493B3C"/>
    <w:rsid w:val="004944C8"/>
    <w:rsid w:val="00495DDA"/>
    <w:rsid w:val="004A0EBF"/>
    <w:rsid w:val="004A2455"/>
    <w:rsid w:val="004A3751"/>
    <w:rsid w:val="004A4EC4"/>
    <w:rsid w:val="004B65D9"/>
    <w:rsid w:val="004B744B"/>
    <w:rsid w:val="004B7810"/>
    <w:rsid w:val="004C0C7E"/>
    <w:rsid w:val="004C0E4B"/>
    <w:rsid w:val="004D4109"/>
    <w:rsid w:val="004D6C87"/>
    <w:rsid w:val="004E0BBB"/>
    <w:rsid w:val="004E1D57"/>
    <w:rsid w:val="004E2F16"/>
    <w:rsid w:val="004E377E"/>
    <w:rsid w:val="004F26FF"/>
    <w:rsid w:val="004F2AA4"/>
    <w:rsid w:val="004F4AAE"/>
    <w:rsid w:val="004F5930"/>
    <w:rsid w:val="004F6196"/>
    <w:rsid w:val="00503044"/>
    <w:rsid w:val="005051B1"/>
    <w:rsid w:val="0050672F"/>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968"/>
    <w:rsid w:val="00563D55"/>
    <w:rsid w:val="00574ADC"/>
    <w:rsid w:val="005805D2"/>
    <w:rsid w:val="00581239"/>
    <w:rsid w:val="00581826"/>
    <w:rsid w:val="00586C48"/>
    <w:rsid w:val="00586C66"/>
    <w:rsid w:val="00590908"/>
    <w:rsid w:val="00593EFC"/>
    <w:rsid w:val="00595415"/>
    <w:rsid w:val="00597652"/>
    <w:rsid w:val="005A0703"/>
    <w:rsid w:val="005A080B"/>
    <w:rsid w:val="005B12A5"/>
    <w:rsid w:val="005B5D00"/>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F0"/>
    <w:rsid w:val="006127AC"/>
    <w:rsid w:val="006140C6"/>
    <w:rsid w:val="00614A46"/>
    <w:rsid w:val="00622C26"/>
    <w:rsid w:val="00634A78"/>
    <w:rsid w:val="00641794"/>
    <w:rsid w:val="00642025"/>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553C"/>
    <w:rsid w:val="00685F34"/>
    <w:rsid w:val="00693B1F"/>
    <w:rsid w:val="00695656"/>
    <w:rsid w:val="006975A8"/>
    <w:rsid w:val="006A1012"/>
    <w:rsid w:val="006A7DF5"/>
    <w:rsid w:val="006B54CC"/>
    <w:rsid w:val="006C1376"/>
    <w:rsid w:val="006C48F9"/>
    <w:rsid w:val="006D19F8"/>
    <w:rsid w:val="006E0E7D"/>
    <w:rsid w:val="006E10BF"/>
    <w:rsid w:val="006F1C14"/>
    <w:rsid w:val="006F4B80"/>
    <w:rsid w:val="00701F55"/>
    <w:rsid w:val="00703A6A"/>
    <w:rsid w:val="00722236"/>
    <w:rsid w:val="00723824"/>
    <w:rsid w:val="00725CCA"/>
    <w:rsid w:val="0072737A"/>
    <w:rsid w:val="007311E7"/>
    <w:rsid w:val="00731DEE"/>
    <w:rsid w:val="00734BC6"/>
    <w:rsid w:val="0074084C"/>
    <w:rsid w:val="007467C0"/>
    <w:rsid w:val="007541D3"/>
    <w:rsid w:val="007577D7"/>
    <w:rsid w:val="00760004"/>
    <w:rsid w:val="007715E8"/>
    <w:rsid w:val="00773A35"/>
    <w:rsid w:val="00776004"/>
    <w:rsid w:val="00777956"/>
    <w:rsid w:val="007811C4"/>
    <w:rsid w:val="0078486B"/>
    <w:rsid w:val="00785A39"/>
    <w:rsid w:val="00787D8A"/>
    <w:rsid w:val="00790277"/>
    <w:rsid w:val="00791EBC"/>
    <w:rsid w:val="00793577"/>
    <w:rsid w:val="007948C5"/>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4E41"/>
    <w:rsid w:val="00865532"/>
    <w:rsid w:val="00867686"/>
    <w:rsid w:val="008708C1"/>
    <w:rsid w:val="008737D3"/>
    <w:rsid w:val="00874179"/>
    <w:rsid w:val="008747E0"/>
    <w:rsid w:val="00876841"/>
    <w:rsid w:val="00882B3C"/>
    <w:rsid w:val="00886C21"/>
    <w:rsid w:val="0088783D"/>
    <w:rsid w:val="008972C3"/>
    <w:rsid w:val="008A28D9"/>
    <w:rsid w:val="008A30BA"/>
    <w:rsid w:val="008A52DC"/>
    <w:rsid w:val="008A5435"/>
    <w:rsid w:val="008B4C92"/>
    <w:rsid w:val="008B62E0"/>
    <w:rsid w:val="008C2A0C"/>
    <w:rsid w:val="008C33B5"/>
    <w:rsid w:val="008C3A72"/>
    <w:rsid w:val="008C46F4"/>
    <w:rsid w:val="008C4A94"/>
    <w:rsid w:val="008C6969"/>
    <w:rsid w:val="008D45D2"/>
    <w:rsid w:val="008D5CCD"/>
    <w:rsid w:val="008E1D70"/>
    <w:rsid w:val="008E1F69"/>
    <w:rsid w:val="008E76B1"/>
    <w:rsid w:val="008F34F4"/>
    <w:rsid w:val="008F38BB"/>
    <w:rsid w:val="008F57D8"/>
    <w:rsid w:val="00902834"/>
    <w:rsid w:val="009110DD"/>
    <w:rsid w:val="00913056"/>
    <w:rsid w:val="00914E26"/>
    <w:rsid w:val="0091590F"/>
    <w:rsid w:val="00920E4C"/>
    <w:rsid w:val="009217F2"/>
    <w:rsid w:val="00923B4D"/>
    <w:rsid w:val="0092540C"/>
    <w:rsid w:val="00925B39"/>
    <w:rsid w:val="00925E0F"/>
    <w:rsid w:val="00931A57"/>
    <w:rsid w:val="00933EE0"/>
    <w:rsid w:val="0093492E"/>
    <w:rsid w:val="009414E6"/>
    <w:rsid w:val="00947A3F"/>
    <w:rsid w:val="00950B15"/>
    <w:rsid w:val="0095450F"/>
    <w:rsid w:val="00954BDE"/>
    <w:rsid w:val="00956901"/>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206C"/>
    <w:rsid w:val="00994D97"/>
    <w:rsid w:val="0099752C"/>
    <w:rsid w:val="009A07B7"/>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81F"/>
    <w:rsid w:val="009F4A19"/>
    <w:rsid w:val="00A00C71"/>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2893"/>
    <w:rsid w:val="00A72ED7"/>
    <w:rsid w:val="00A800A9"/>
    <w:rsid w:val="00A8083F"/>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D54C8"/>
    <w:rsid w:val="00AE65F1"/>
    <w:rsid w:val="00AE6BB4"/>
    <w:rsid w:val="00AE74AD"/>
    <w:rsid w:val="00AF159C"/>
    <w:rsid w:val="00AF203F"/>
    <w:rsid w:val="00B007F2"/>
    <w:rsid w:val="00B01873"/>
    <w:rsid w:val="00B0572F"/>
    <w:rsid w:val="00B074AB"/>
    <w:rsid w:val="00B07717"/>
    <w:rsid w:val="00B13AC5"/>
    <w:rsid w:val="00B16334"/>
    <w:rsid w:val="00B17253"/>
    <w:rsid w:val="00B250D6"/>
    <w:rsid w:val="00B2583D"/>
    <w:rsid w:val="00B26A2D"/>
    <w:rsid w:val="00B31A41"/>
    <w:rsid w:val="00B32176"/>
    <w:rsid w:val="00B40199"/>
    <w:rsid w:val="00B453D3"/>
    <w:rsid w:val="00B45400"/>
    <w:rsid w:val="00B502FF"/>
    <w:rsid w:val="00B50B90"/>
    <w:rsid w:val="00B50E28"/>
    <w:rsid w:val="00B55ACF"/>
    <w:rsid w:val="00B56A75"/>
    <w:rsid w:val="00B57EC1"/>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A0F98"/>
    <w:rsid w:val="00BA1517"/>
    <w:rsid w:val="00BA1C02"/>
    <w:rsid w:val="00BA434E"/>
    <w:rsid w:val="00BA4E39"/>
    <w:rsid w:val="00BA67FD"/>
    <w:rsid w:val="00BA7C48"/>
    <w:rsid w:val="00BB697F"/>
    <w:rsid w:val="00BC251F"/>
    <w:rsid w:val="00BC27F6"/>
    <w:rsid w:val="00BC39F4"/>
    <w:rsid w:val="00BC7FE0"/>
    <w:rsid w:val="00BD150C"/>
    <w:rsid w:val="00BD1587"/>
    <w:rsid w:val="00BD6A20"/>
    <w:rsid w:val="00BD7EE1"/>
    <w:rsid w:val="00BE39E2"/>
    <w:rsid w:val="00BE5568"/>
    <w:rsid w:val="00BE5764"/>
    <w:rsid w:val="00BF1358"/>
    <w:rsid w:val="00BF3E1D"/>
    <w:rsid w:val="00C0106D"/>
    <w:rsid w:val="00C03226"/>
    <w:rsid w:val="00C130C5"/>
    <w:rsid w:val="00C133BE"/>
    <w:rsid w:val="00C1400A"/>
    <w:rsid w:val="00C222B4"/>
    <w:rsid w:val="00C262E4"/>
    <w:rsid w:val="00C33E20"/>
    <w:rsid w:val="00C35CF6"/>
    <w:rsid w:val="00C3725B"/>
    <w:rsid w:val="00C401B7"/>
    <w:rsid w:val="00C4214B"/>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6D35"/>
    <w:rsid w:val="00C773D9"/>
    <w:rsid w:val="00C80307"/>
    <w:rsid w:val="00C80ACE"/>
    <w:rsid w:val="00C80B0C"/>
    <w:rsid w:val="00C81162"/>
    <w:rsid w:val="00C82EC7"/>
    <w:rsid w:val="00C83258"/>
    <w:rsid w:val="00C83666"/>
    <w:rsid w:val="00C83C56"/>
    <w:rsid w:val="00C843AC"/>
    <w:rsid w:val="00C870B5"/>
    <w:rsid w:val="00C907DF"/>
    <w:rsid w:val="00C91630"/>
    <w:rsid w:val="00C9558A"/>
    <w:rsid w:val="00C966EB"/>
    <w:rsid w:val="00C9771E"/>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D1D16"/>
    <w:rsid w:val="00CE5E46"/>
    <w:rsid w:val="00CF10E3"/>
    <w:rsid w:val="00CF49CC"/>
    <w:rsid w:val="00D03A27"/>
    <w:rsid w:val="00D04F0B"/>
    <w:rsid w:val="00D120AF"/>
    <w:rsid w:val="00D1463A"/>
    <w:rsid w:val="00D15F11"/>
    <w:rsid w:val="00D252C9"/>
    <w:rsid w:val="00D270FA"/>
    <w:rsid w:val="00D32DDF"/>
    <w:rsid w:val="00D36206"/>
    <w:rsid w:val="00D36E93"/>
    <w:rsid w:val="00D3700C"/>
    <w:rsid w:val="00D41940"/>
    <w:rsid w:val="00D41D82"/>
    <w:rsid w:val="00D50D9A"/>
    <w:rsid w:val="00D603BF"/>
    <w:rsid w:val="00D638E0"/>
    <w:rsid w:val="00D653B1"/>
    <w:rsid w:val="00D656A2"/>
    <w:rsid w:val="00D740A5"/>
    <w:rsid w:val="00D74AE1"/>
    <w:rsid w:val="00D75D42"/>
    <w:rsid w:val="00D80A15"/>
    <w:rsid w:val="00D80B20"/>
    <w:rsid w:val="00D865A8"/>
    <w:rsid w:val="00D87422"/>
    <w:rsid w:val="00D9012A"/>
    <w:rsid w:val="00D92C2D"/>
    <w:rsid w:val="00D9361E"/>
    <w:rsid w:val="00D94F38"/>
    <w:rsid w:val="00D96F91"/>
    <w:rsid w:val="00DA005A"/>
    <w:rsid w:val="00DA17CD"/>
    <w:rsid w:val="00DB25B3"/>
    <w:rsid w:val="00DC1C10"/>
    <w:rsid w:val="00DC6F9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294E"/>
    <w:rsid w:val="00E13CC9"/>
    <w:rsid w:val="00E16EB4"/>
    <w:rsid w:val="00E20A7D"/>
    <w:rsid w:val="00E21A27"/>
    <w:rsid w:val="00E22643"/>
    <w:rsid w:val="00E27A2F"/>
    <w:rsid w:val="00E30A98"/>
    <w:rsid w:val="00E315E3"/>
    <w:rsid w:val="00E42A94"/>
    <w:rsid w:val="00E458BF"/>
    <w:rsid w:val="00E46F7C"/>
    <w:rsid w:val="00E47285"/>
    <w:rsid w:val="00E5035D"/>
    <w:rsid w:val="00E51C33"/>
    <w:rsid w:val="00E54676"/>
    <w:rsid w:val="00E54AD5"/>
    <w:rsid w:val="00E54BFB"/>
    <w:rsid w:val="00E54CD7"/>
    <w:rsid w:val="00E706E7"/>
    <w:rsid w:val="00E76B2C"/>
    <w:rsid w:val="00E77587"/>
    <w:rsid w:val="00E818AD"/>
    <w:rsid w:val="00E84229"/>
    <w:rsid w:val="00E843F0"/>
    <w:rsid w:val="00E84965"/>
    <w:rsid w:val="00E86147"/>
    <w:rsid w:val="00E877DC"/>
    <w:rsid w:val="00E90A2D"/>
    <w:rsid w:val="00E90E4E"/>
    <w:rsid w:val="00E9391E"/>
    <w:rsid w:val="00E96989"/>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65F0"/>
    <w:rsid w:val="00EC7C87"/>
    <w:rsid w:val="00ED030E"/>
    <w:rsid w:val="00ED2672"/>
    <w:rsid w:val="00ED2A8D"/>
    <w:rsid w:val="00ED3784"/>
    <w:rsid w:val="00ED4450"/>
    <w:rsid w:val="00ED7692"/>
    <w:rsid w:val="00EE2455"/>
    <w:rsid w:val="00EE2F17"/>
    <w:rsid w:val="00EE54CB"/>
    <w:rsid w:val="00EE6424"/>
    <w:rsid w:val="00EF1936"/>
    <w:rsid w:val="00EF1C54"/>
    <w:rsid w:val="00EF404B"/>
    <w:rsid w:val="00EF66CE"/>
    <w:rsid w:val="00EF6ADA"/>
    <w:rsid w:val="00F00376"/>
    <w:rsid w:val="00F01F0C"/>
    <w:rsid w:val="00F02A5A"/>
    <w:rsid w:val="00F06ECB"/>
    <w:rsid w:val="00F1078D"/>
    <w:rsid w:val="00F11368"/>
    <w:rsid w:val="00F11764"/>
    <w:rsid w:val="00F118B2"/>
    <w:rsid w:val="00F14DC7"/>
    <w:rsid w:val="00F157E2"/>
    <w:rsid w:val="00F16C7D"/>
    <w:rsid w:val="00F21960"/>
    <w:rsid w:val="00F23723"/>
    <w:rsid w:val="00F259E2"/>
    <w:rsid w:val="00F30739"/>
    <w:rsid w:val="00F30A24"/>
    <w:rsid w:val="00F346A3"/>
    <w:rsid w:val="00F404B9"/>
    <w:rsid w:val="00F40DC3"/>
    <w:rsid w:val="00F41F0B"/>
    <w:rsid w:val="00F50222"/>
    <w:rsid w:val="00F52277"/>
    <w:rsid w:val="00F527AC"/>
    <w:rsid w:val="00F5503F"/>
    <w:rsid w:val="00F55AD7"/>
    <w:rsid w:val="00F61D83"/>
    <w:rsid w:val="00F628DA"/>
    <w:rsid w:val="00F62BE4"/>
    <w:rsid w:val="00F636EF"/>
    <w:rsid w:val="00F64BE0"/>
    <w:rsid w:val="00F65DD1"/>
    <w:rsid w:val="00F707B3"/>
    <w:rsid w:val="00F71135"/>
    <w:rsid w:val="00F730DC"/>
    <w:rsid w:val="00F741EE"/>
    <w:rsid w:val="00F74309"/>
    <w:rsid w:val="00F828E7"/>
    <w:rsid w:val="00F82C35"/>
    <w:rsid w:val="00F83068"/>
    <w:rsid w:val="00F85647"/>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ind w:left="1417" w:hanging="425"/>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styleId="ListParagraph">
    <w:name w:val="List Paragraph"/>
    <w:basedOn w:val="Normal"/>
    <w:uiPriority w:val="34"/>
    <w:qFormat/>
    <w:rsid w:val="00EF6ADA"/>
    <w:pPr>
      <w:widowControl w:val="0"/>
      <w:spacing w:line="240" w:lineRule="auto"/>
      <w:ind w:firstLineChars="200" w:firstLine="420"/>
      <w:jc w:val="both"/>
    </w:pPr>
    <w:rPr>
      <w:rFonts w:ascii="Calibri" w:eastAsia="SimSun" w:hAnsi="Calibri" w:cs="Times New Roman"/>
      <w:kern w:val="2"/>
      <w:sz w:val="21"/>
      <w:szCs w:val="24"/>
      <w:lang w:val="en-US" w:eastAsia="zh-CN"/>
    </w:rPr>
  </w:style>
  <w:style w:type="paragraph" w:customStyle="1" w:styleId="Heading1separatationline">
    <w:name w:val="Heading 1 separatation line"/>
    <w:basedOn w:val="Normal"/>
    <w:next w:val="BodyText"/>
    <w:rsid w:val="00590908"/>
    <w:pPr>
      <w:pBdr>
        <w:bottom w:val="single" w:sz="8" w:space="1" w:color="00558C"/>
      </w:pBdr>
      <w:spacing w:after="120" w:line="90" w:lineRule="exact"/>
      <w:ind w:right="8789"/>
    </w:pPr>
    <w:rPr>
      <w:rFonts w:ascii="Calibri" w:eastAsia="SimSun" w:hAnsi="Calibri" w:cs="Times New Roman"/>
      <w:color w:val="000000"/>
      <w:sz w:val="22"/>
    </w:rPr>
  </w:style>
  <w:style w:type="paragraph" w:styleId="ListBullet">
    <w:name w:val="List Bullet"/>
    <w:basedOn w:val="Normal"/>
    <w:unhideWhenUsed/>
    <w:rsid w:val="00C9771E"/>
    <w:pPr>
      <w:numPr>
        <w:numId w:val="18"/>
      </w:numPr>
      <w:contextualSpacing/>
    </w:pPr>
  </w:style>
  <w:style w:type="paragraph" w:styleId="EndnoteText">
    <w:name w:val="endnote text"/>
    <w:basedOn w:val="Normal"/>
    <w:link w:val="EndnoteTextChar"/>
    <w:uiPriority w:val="99"/>
    <w:semiHidden/>
    <w:unhideWhenUsed/>
    <w:rsid w:val="00353546"/>
    <w:pPr>
      <w:spacing w:line="240" w:lineRule="auto"/>
    </w:pPr>
    <w:rPr>
      <w:sz w:val="20"/>
      <w:szCs w:val="20"/>
    </w:rPr>
  </w:style>
  <w:style w:type="character" w:customStyle="1" w:styleId="EndnoteTextChar">
    <w:name w:val="Endnote Text Char"/>
    <w:basedOn w:val="DefaultParagraphFont"/>
    <w:link w:val="EndnoteText"/>
    <w:uiPriority w:val="99"/>
    <w:semiHidden/>
    <w:rsid w:val="00353546"/>
    <w:rPr>
      <w:sz w:val="20"/>
      <w:szCs w:val="20"/>
      <w:lang w:val="en-GB"/>
    </w:rPr>
  </w:style>
  <w:style w:type="character" w:styleId="EndnoteReference">
    <w:name w:val="endnote reference"/>
    <w:basedOn w:val="DefaultParagraphFont"/>
    <w:uiPriority w:val="99"/>
    <w:semiHidden/>
    <w:unhideWhenUsed/>
    <w:rsid w:val="003535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openxmlformats.org/officeDocument/2006/relationships/theme" Target="theme/theme1.xml"/><Relationship Id="rId21" Type="http://schemas.openxmlformats.org/officeDocument/2006/relationships/header" Target="header7.xml"/><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1.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yperlink" Target="http://www.iala-aism.org/wiki/dictionar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image" Target="media/image6.png"/><Relationship Id="rId35"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C14708DF-32C4-44BA-9F71-3D94B3ABFD36}">
  <ds:schemaRefs>
    <ds:schemaRef ds:uri="http://schemas.openxmlformats.org/officeDocument/2006/bibliography"/>
  </ds:schemaRefs>
</ds:datastoreItem>
</file>

<file path=customXml/itemProps3.xml><?xml version="1.0" encoding="utf-8"?>
<ds:datastoreItem xmlns:ds="http://schemas.openxmlformats.org/officeDocument/2006/customXml" ds:itemID="{4B07065D-9D21-44F0-9767-8DFC76A2A2A4}"/>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20</Pages>
  <Words>5153</Words>
  <Characters>29378</Characters>
  <Application>Microsoft Office Word</Application>
  <DocSecurity>0</DocSecurity>
  <Lines>244</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IALA Guideline Macro Enabled Template</vt:lpstr>
      <vt:lpstr>IALA Guideline 1115</vt:lpstr>
    </vt:vector>
  </TitlesOfParts>
  <Manager>IALA</Manager>
  <Company>IALA</Company>
  <LinksUpToDate>false</LinksUpToDate>
  <CharactersWithSpaces>34463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Jillian Carson-Jackson</cp:lastModifiedBy>
  <cp:revision>2</cp:revision>
  <cp:lastPrinted>2020-11-25T08:30:00Z</cp:lastPrinted>
  <dcterms:created xsi:type="dcterms:W3CDTF">2025-03-19T14:33:00Z</dcterms:created>
  <dcterms:modified xsi:type="dcterms:W3CDTF">2025-03-19T14:33:00Z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ies>
</file>